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1"/>
        <w:framePr w:wrap="around"/>
      </w:pPr>
      <w:r>
        <w:rPr>
          <w:rFonts w:ascii="Times New Roman"/>
        </w:rPr>
        <w:fldChar w:fldCharType="begin"/>
      </w:r>
      <w:r>
        <w:rPr>
          <w:rFonts w:ascii="Times New Roman"/>
        </w:rPr>
        <w:instrText xml:space="preserve"> MACROBUTTON MTEditEquationSection2 </w:instrText>
      </w:r>
      <w:r>
        <w:rPr>
          <w:rStyle w:val="166"/>
          <w:rFonts w:hint="eastAsia"/>
        </w:rPr>
        <w:instrText xml:space="preserve">公式章 1 节 1</w:instrText>
      </w:r>
      <w:r>
        <w:rPr>
          <w:rFonts w:ascii="Times New Roman"/>
        </w:rPr>
        <w:fldChar w:fldCharType="begin"/>
      </w:r>
      <w:r>
        <w:rPr>
          <w:rFonts w:ascii="Times New Roman"/>
        </w:rPr>
        <w:instrText xml:space="preserve"> </w:instrText>
      </w:r>
      <w:r>
        <w:rPr>
          <w:rFonts w:hint="eastAsia" w:ascii="Times New Roman"/>
        </w:rPr>
        <w:instrText xml:space="preserve">SEQ MTEqn \r \h \* MERGEFORMAT</w:instrText>
      </w:r>
      <w:r>
        <w:rPr>
          <w:rFonts w:ascii="Times New Roman"/>
        </w:rPr>
        <w:instrText xml:space="preserve"> </w:instrText>
      </w:r>
      <w:r>
        <w:rPr>
          <w:rFonts w:ascii="Times New Roman"/>
        </w:rPr>
        <w:fldChar w:fldCharType="end"/>
      </w:r>
      <w:r>
        <w:rPr>
          <w:rFonts w:ascii="Times New Roman"/>
        </w:rPr>
        <w:fldChar w:fldCharType="begin"/>
      </w:r>
      <w:r>
        <w:rPr>
          <w:rFonts w:ascii="Times New Roman"/>
        </w:rPr>
        <w:instrText xml:space="preserve"> SEQ MTSec \r 1 \h \* MERGEFORMAT </w:instrText>
      </w:r>
      <w:r>
        <w:rPr>
          <w:rFonts w:ascii="Times New Roman"/>
        </w:rPr>
        <w:fldChar w:fldCharType="end"/>
      </w:r>
      <w:r>
        <w:rPr>
          <w:rFonts w:ascii="Times New Roman"/>
        </w:rPr>
        <w:fldChar w:fldCharType="begin"/>
      </w:r>
      <w:r>
        <w:rPr>
          <w:rFonts w:ascii="Times New Roman"/>
        </w:rPr>
        <w:instrText xml:space="preserve"> SEQ MTChap \r 1 \h \* MERGEFORMAT </w:instrText>
      </w:r>
      <w:r>
        <w:rPr>
          <w:rFonts w:ascii="Times New Roman"/>
        </w:rPr>
        <w:fldChar w:fldCharType="end"/>
      </w:r>
      <w:r>
        <w:rPr>
          <w:rFonts w:ascii="Times New Roman"/>
        </w:rPr>
        <w:fldChar w:fldCharType="end"/>
      </w:r>
      <w:r>
        <w:rPr>
          <w:rFonts w:ascii="Times New Roman"/>
        </w:rPr>
        <w:t>ICS</w:t>
      </w:r>
      <w:r>
        <w:rPr>
          <w:rFonts w:hAnsi="黑体"/>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点击此处添加ICS号</w:t>
      </w:r>
      <w:r>
        <w:fldChar w:fldCharType="end"/>
      </w:r>
      <w:bookmarkEnd w:id="0"/>
    </w:p>
    <w:p>
      <w:pPr>
        <w:pStyle w:val="131"/>
        <w:framePr w:wrap="around"/>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点击此处添加中国标准文献分类号</w:t>
      </w:r>
      <w:r>
        <w:fldChar w:fldCharType="end"/>
      </w:r>
      <w:bookmarkEnd w:id="1"/>
    </w:p>
    <w:tbl>
      <w:tblPr>
        <w:tblStyle w:val="4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31"/>
              <w:framePr w:wrap="around"/>
            </w:pPr>
            <w:r>
              <mc:AlternateContent>
                <mc:Choice Requires="wps">
                  <w:drawing>
                    <wp:anchor distT="0" distB="0" distL="114300" distR="114300" simplePos="0" relativeHeight="251664384"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1287980924" name="矩形 11"/>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矩形 11" o:spid="_x0000_s1026" o:spt="1" style="position:absolute;left:0pt;margin-left:-5.25pt;margin-top:0pt;height:15.6pt;width:68.25pt;z-index:-251652096;mso-width-relative:page;mso-height-relative:page;" fillcolor="#FFFFFF" filled="t" stroked="f" coordsize="21600,21600" o:gfxdata="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pPr>
        <w:pStyle w:val="117"/>
        <w:framePr w:wrap="around"/>
      </w:pPr>
      <w:r>
        <w:rPr>
          <w:rFonts w:hint="eastAsia"/>
        </w:rPr>
        <w:t>T</w:t>
      </w:r>
      <w:r>
        <w:t>/</w:t>
      </w:r>
      <w:bookmarkStart w:id="3" w:name="c5"/>
      <w:r>
        <w:rPr>
          <w:rFonts w:hint="eastAsia"/>
        </w:rPr>
        <w:t>CNS</w:t>
      </w:r>
      <w:bookmarkEnd w:id="3"/>
    </w:p>
    <w:p>
      <w:pPr>
        <w:pStyle w:val="118"/>
        <w:framePr w:wrap="around"/>
        <w:rPr>
          <w:rFonts w:ascii="Times New Roman" w:hAnsi="Times New Roman"/>
        </w:rPr>
      </w:pPr>
      <w:r>
        <w:rPr>
          <w:rFonts w:hint="eastAsia"/>
        </w:rPr>
        <w:t>中国核学会团体标准</w:t>
      </w:r>
    </w:p>
    <w:p>
      <w:pPr>
        <w:pStyle w:val="55"/>
        <w:framePr w:wrap="around"/>
        <w:rPr>
          <w:rFonts w:hAnsi="黑体"/>
        </w:rPr>
      </w:pPr>
      <w:r>
        <w:rPr>
          <w:rFonts w:hint="eastAsia" w:ascii="Times New Roman"/>
        </w:rPr>
        <w:t>T</w:t>
      </w:r>
      <w:r>
        <w:rPr>
          <w:rFonts w:ascii="Times New Roman"/>
        </w:rPr>
        <w:t>/</w:t>
      </w:r>
      <w:r>
        <w:rPr>
          <w:rFonts w:hint="eastAsia" w:ascii="Times New Roman"/>
        </w:rPr>
        <w:t>CNS</w:t>
      </w:r>
      <w:r>
        <w:rPr>
          <w:rFonts w:hAnsi="黑体"/>
        </w:rPr>
        <w:t xml:space="preserve"> </w:t>
      </w:r>
      <w:bookmarkStart w:id="4"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fldChar w:fldCharType="separate"/>
      </w:r>
      <w:r>
        <w:rPr>
          <w:rFonts w:hint="eastAsia" w:hAnsi="黑体"/>
        </w:rPr>
        <w:t>XXXXX</w:t>
      </w:r>
      <w:r>
        <w:rPr>
          <w:rFonts w:hAnsi="黑体"/>
        </w:rPr>
        <w:fldChar w:fldCharType="end"/>
      </w:r>
      <w:bookmarkEnd w:id="4"/>
      <w:r>
        <w:rPr>
          <w:rFonts w:hAnsi="黑体"/>
        </w:rPr>
        <w:t>—</w:t>
      </w:r>
      <w:bookmarkStart w:id="5"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fldChar w:fldCharType="separate"/>
      </w:r>
      <w:r>
        <w:rPr>
          <w:rFonts w:hint="eastAsia" w:hAnsi="黑体"/>
        </w:rPr>
        <w:t>XXXX</w:t>
      </w:r>
      <w:r>
        <w:rPr>
          <w:rFonts w:hAnsi="黑体"/>
        </w:rPr>
        <w:fldChar w:fldCharType="end"/>
      </w:r>
      <w:bookmarkEnd w:id="5"/>
    </w:p>
    <w:tbl>
      <w:tblPr>
        <w:tblStyle w:val="4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84"/>
              <w:framePr w:wrap="around"/>
            </w:pPr>
            <w:bookmarkStart w:id="6" w:name="DT"/>
            <w: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727053294" name="矩形 9"/>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矩形 9" o:spid="_x0000_s1026" o:spt="1" style="position:absolute;left:0pt;margin-left:372.8pt;margin-top:2.7pt;height:18pt;width:90pt;z-index:-251655168;mso-width-relative:page;mso-height-relative:page;" fillcolor="#FFFFFF" filled="t" stroked="f" coordsize="21600,21600" o:gfxdata="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">
                      <v:fill on="t" focussize="0,0"/>
                      <v:stroke on="f"/>
                      <v:imagedata o:title=""/>
                      <o:lock v:ext="edit" aspectratio="f"/>
                    </v:rect>
                  </w:pict>
                </mc:Fallback>
              </mc:AlternateContent>
            </w:r>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6"/>
          </w:p>
        </w:tc>
      </w:tr>
    </w:tbl>
    <w:p>
      <w:pPr>
        <w:pStyle w:val="55"/>
        <w:framePr w:wrap="around"/>
        <w:rPr>
          <w:rFonts w:hAnsi="黑体"/>
        </w:rPr>
      </w:pPr>
    </w:p>
    <w:p>
      <w:pPr>
        <w:pStyle w:val="55"/>
        <w:framePr w:wrap="around"/>
        <w:rPr>
          <w:rFonts w:hAnsi="黑体"/>
        </w:rPr>
      </w:pPr>
    </w:p>
    <w:p>
      <w:pPr>
        <w:pStyle w:val="86"/>
        <w:framePr w:wrap="around" w:x="1205" w:y="6108"/>
      </w:pPr>
      <w:r>
        <w:rPr>
          <w:rFonts w:hint="eastAsia"/>
        </w:rPr>
        <w:t>核用超临界二氧化碳循环系统金属材料的腐蚀 第1部分：均匀腐蚀试验方法</w:t>
      </w:r>
    </w:p>
    <w:p>
      <w:pPr>
        <w:pStyle w:val="88"/>
        <w:framePr w:wrap="around" w:x="1205" w:y="6108"/>
        <w:rPr>
          <w:rFonts w:ascii="Times New Roman" w:eastAsia="黑体"/>
          <w:highlight w:val="yellow"/>
        </w:rPr>
      </w:pPr>
      <w:bookmarkStart w:id="7" w:name="YZBS"/>
      <w:r>
        <w:rPr>
          <w:rFonts w:hint="eastAsia" w:ascii="Times New Roman" w:eastAsia="黑体"/>
        </w:rPr>
        <w:t xml:space="preserve">Corrosion of Metallic Materials in Nuclear Supercritical Carbon Dioxide Circulation Systems - Part 1: Test Method of Uniform Corrosion </w:t>
      </w:r>
    </w:p>
    <w:p>
      <w:pPr>
        <w:pStyle w:val="88"/>
        <w:framePr w:wrap="around" w:x="1205" w:y="6108"/>
      </w:pPr>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rPr>
          <w:rFonts w:hint="eastAsia"/>
        </w:rPr>
        <w:t>点击此处添加与国际标准一致性程度的标识</w:t>
      </w:r>
      <w:r>
        <w:fldChar w:fldCharType="end"/>
      </w:r>
      <w:bookmarkEnd w:id="7"/>
    </w:p>
    <w:tbl>
      <w:tblPr>
        <w:tblStyle w:val="4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9"/>
              <w:framePr w:wrap="around" w:x="1205" w:y="6108"/>
            </w:pPr>
            <w: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1733090561" name="矩形 7"/>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矩形 7" o:spid="_x0000_s1026" o:spt="1" style="position:absolute;left:0pt;margin-left:173.3pt;margin-top:45.15pt;height:20pt;width:150pt;z-index:-251653120;mso-width-relative:page;mso-height-relative:page;" fillcolor="#FFFFFF" filled="t" stroked="f" coordsize="21600,21600" o:gfxdata="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0" t="0" r="0" b="0"/>
                      <wp:wrapNone/>
                      <wp:docPr id="188199554" name="矩形 5"/>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矩形 5" o:spid="_x0000_s1026" o:spt="1" style="position:absolute;left:0pt;margin-left:193.3pt;margin-top:20.15pt;height:24pt;width:100pt;z-index:-251654144;mso-width-relative:page;mso-height-relative:page;" fillcolor="#FFFFFF" filled="t" stroked="f" coordsize="21600,21600" o:gfxdata="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">
                      <v:fill on="t" focussize="0,0"/>
                      <v:stroke on="f"/>
                      <v:imagedata o:title=""/>
                      <o:lock v:ext="edit" aspectratio="f"/>
                    </v:rect>
                  </w:pict>
                </mc:Fallback>
              </mc:AlternateContent>
            </w:r>
            <w:r>
              <w:fldChar w:fldCharType="begin">
                <w:ffData>
                  <w:name w:val="LB"/>
                  <w:enabled/>
                  <w:calcOnExit w:val="0"/>
                  <w:ddList>
                    <w:result w:val="1"/>
                    <w:listEntry w:val="文稿版次选择"/>
                    <w:listEntry w:val="（工作组讨论稿）"/>
                    <w:listEntry w:val="（征求意见稿）"/>
                    <w:listEntry w:val="（送审讨论稿）"/>
                    <w:listEntry w:val="（送审稿）"/>
                    <w:listEntry w:val="（报批稿）"/>
                  </w:ddList>
                </w:ffData>
              </w:fldChar>
            </w:r>
            <w:bookmarkStart w:id="8" w:name="LB"/>
            <w:r>
              <w:instrText xml:space="preserve"> FORMDROPDOWN </w:instrText>
            </w:r>
            <w:r>
              <w:fldChar w:fldCharType="separate"/>
            </w:r>
            <w:r>
              <w:fldChar w:fldCharType="end"/>
            </w:r>
            <w:bookmarkEnd w:id="8"/>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90"/>
              <w:framePr w:wrap="around" w:x="1205" w:y="6108"/>
            </w:pPr>
            <w:bookmarkStart w:id="9" w:name="WCRQ"/>
            <w:r>
              <w:fldChar w:fldCharType="begin">
                <w:ffData>
                  <w:name w:val="WCRQ"/>
                  <w:enabled/>
                  <w:calcOnExit w:val="0"/>
                  <w:textInput/>
                </w:ffData>
              </w:fldChar>
            </w:r>
            <w:r>
              <w:instrText xml:space="preserve"> FORMTEXT </w:instrText>
            </w:r>
            <w:r>
              <w:fldChar w:fldCharType="separate"/>
            </w:r>
            <w:r>
              <w:t>     </w:t>
            </w:r>
            <w:r>
              <w:fldChar w:fldCharType="end"/>
            </w:r>
            <w:bookmarkEnd w:id="9"/>
          </w:p>
        </w:tc>
      </w:tr>
    </w:tbl>
    <w:p>
      <w:pPr>
        <w:pStyle w:val="139"/>
        <w:framePr w:wrap="around" w:hAnchor="page" w:x="1330"/>
      </w:pPr>
      <w:bookmarkStart w:id="10"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1"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发布</w:t>
      </w:r>
      <w:r>
        <mc:AlternateContent>
          <mc:Choice Requires="wps">
            <w:drawing>
              <wp:anchor distT="0" distB="0" distL="114300" distR="114300" simplePos="0" relativeHeight="251659264" behindDoc="0" locked="1" layoutInCell="1" allowOverlap="1">
                <wp:simplePos x="0" y="0"/>
                <wp:positionH relativeFrom="column">
                  <wp:posOffset>-13335</wp:posOffset>
                </wp:positionH>
                <wp:positionV relativeFrom="page">
                  <wp:posOffset>9251315</wp:posOffset>
                </wp:positionV>
                <wp:extent cx="6120130" cy="0"/>
                <wp:effectExtent l="0" t="0" r="0" b="0"/>
                <wp:wrapNone/>
                <wp:docPr id="1449410958"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接连接符 3" o:spid="_x0000_s1026" o:spt="20" style="position:absolute;left:0pt;margin-left:-1.05pt;margin-top:728.45pt;height:0pt;width:481.9pt;mso-position-vertical-relative:page;z-index:251659264;mso-width-relative:page;mso-height-relative:page;" filled="f" stroked="t" coordsize="21600,21600" o:gfxdata="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">
                <v:fill on="f" focussize="0,0"/>
                <v:stroke color="#000000" joinstyle="round"/>
                <v:imagedata o:title=""/>
                <o:lock v:ext="edit" aspectratio="f"/>
                <w10:anchorlock/>
              </v:line>
            </w:pict>
          </mc:Fallback>
        </mc:AlternateContent>
      </w:r>
    </w:p>
    <w:p>
      <w:pPr>
        <w:pStyle w:val="140"/>
        <w:framePr w:wrap="around" w:hAnchor="page" w:x="6995" w:y="14083"/>
      </w:pPr>
      <w:bookmarkStart w:id="12"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bookmarkStart w:id="13"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bookmarkStart w:id="14"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实施</w:t>
      </w:r>
    </w:p>
    <w:p>
      <w:pPr>
        <w:pStyle w:val="119"/>
        <w:framePr w:wrap="around"/>
      </w:pPr>
      <w:bookmarkStart w:id="15" w:name="fm"/>
      <w:r>
        <w:fldChar w:fldCharType="begin">
          <w:ffData>
            <w:name w:val="fm"/>
            <w:enabled/>
            <w:calcOnExit w:val="0"/>
            <w:textInput/>
          </w:ffData>
        </w:fldChar>
      </w:r>
      <w:r>
        <w:instrText xml:space="preserve"> FORMTEXT </w:instrText>
      </w:r>
      <w:r>
        <w:fldChar w:fldCharType="separate"/>
      </w:r>
      <w:r>
        <w:t>     </w:t>
      </w:r>
      <w:r>
        <w:fldChar w:fldCharType="end"/>
      </w:r>
      <w:bookmarkEnd w:id="15"/>
      <w:r>
        <w:rPr>
          <w:rFonts w:hAnsi="黑体"/>
        </w:rPr>
        <w:t>   </w:t>
      </w:r>
      <w:r>
        <w:rPr>
          <w:rStyle w:val="81"/>
          <w:rFonts w:hint="eastAsia"/>
        </w:rPr>
        <w:t>发布</w:t>
      </w:r>
    </w:p>
    <w:p>
      <w:pPr>
        <w:pStyle w:val="31"/>
        <w:sectPr>
          <w:pgSz w:w="11906" w:h="16838"/>
          <w:pgMar w:top="567" w:right="850" w:bottom="1134" w:left="1418" w:header="0" w:footer="0" w:gutter="0"/>
          <w:pgNumType w:start="1"/>
          <w:cols w:space="425" w:num="1"/>
          <w:docGrid w:type="lines" w:linePitch="312" w:charSpace="0"/>
        </w:sectPr>
      </w:pPr>
      <w: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2339340</wp:posOffset>
                </wp:positionV>
                <wp:extent cx="6120130" cy="0"/>
                <wp:effectExtent l="0" t="0" r="0" b="0"/>
                <wp:wrapNone/>
                <wp:docPr id="980186318"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接连接符 1" o:spid="_x0000_s1026" o:spt="20" style="position:absolute;left:0pt;margin-left:-0.05pt;margin-top:184.2pt;height:0pt;width:481.9pt;z-index:251660288;mso-width-relative:page;mso-height-relative:page;" filled="f" stroked="t" coordsize="21600,21600" o:gfxdata="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">
                <v:fill on="f" focussize="0,0"/>
                <v:stroke color="#000000" joinstyle="round"/>
                <v:imagedata o:title=""/>
                <o:lock v:ext="edit" aspectratio="f"/>
              </v:line>
            </w:pict>
          </mc:Fallback>
        </mc:AlternateContent>
      </w:r>
    </w:p>
    <w:p>
      <w:pPr>
        <w:pStyle w:val="58"/>
      </w:pPr>
      <w:bookmarkStart w:id="16" w:name="_Toc201560849"/>
      <w:bookmarkStart w:id="17" w:name="_Toc201773596"/>
      <w:bookmarkStart w:id="18" w:name="_Toc201526132"/>
      <w:bookmarkStart w:id="19" w:name="_Toc201525587"/>
      <w:bookmarkStart w:id="20" w:name="_Toc202216370"/>
      <w:bookmarkStart w:id="21" w:name="_Toc86137608"/>
      <w:bookmarkStart w:id="22" w:name="_Toc86137095"/>
      <w:bookmarkStart w:id="23" w:name="_Toc86137656"/>
      <w:r>
        <w:rPr>
          <w:rFonts w:hint="eastAsia"/>
        </w:rPr>
        <w:t>目</w:t>
      </w:r>
      <w:bookmarkStart w:id="24" w:name="BKML"/>
      <w:r>
        <w:rPr>
          <w:rFonts w:hAnsi="黑体"/>
        </w:rPr>
        <w:t>  </w:t>
      </w:r>
      <w:r>
        <w:rPr>
          <w:rFonts w:hint="eastAsia"/>
        </w:rPr>
        <w:t>次</w:t>
      </w:r>
      <w:bookmarkEnd w:id="16"/>
      <w:bookmarkEnd w:id="17"/>
      <w:bookmarkEnd w:id="18"/>
      <w:bookmarkEnd w:id="19"/>
      <w:bookmarkEnd w:id="20"/>
      <w:bookmarkEnd w:id="24"/>
    </w:p>
    <w:p>
      <w:pPr>
        <w:pStyle w:val="27"/>
        <w:spacing w:before="78" w:after="78"/>
        <w:rPr>
          <w:rFonts w:asciiTheme="minorHAnsi" w:hAnsiTheme="minorHAnsi" w:eastAsiaTheme="minorEastAsia" w:cstheme="minorBidi"/>
          <w:sz w:val="22"/>
          <w:szCs w:val="24"/>
          <w14:ligatures w14:val="standardContextual"/>
        </w:rPr>
      </w:pPr>
      <w:r>
        <w:fldChar w:fldCharType="begin"/>
      </w:r>
      <w:r>
        <w:instrText xml:space="preserve"> TOC \o "1-2" \h \z \u </w:instrText>
      </w:r>
      <w:r>
        <w:fldChar w:fldCharType="separate"/>
      </w:r>
      <w:r>
        <w:fldChar w:fldCharType="begin"/>
      </w:r>
      <w:r>
        <w:instrText xml:space="preserve"> HYPERLINK \l "_Toc202216371" </w:instrText>
      </w:r>
      <w:r>
        <w:fldChar w:fldCharType="separate"/>
      </w:r>
      <w:r>
        <w:rPr>
          <w:rStyle w:val="46"/>
          <w:rFonts w:hint="eastAsia"/>
        </w:rPr>
        <w:t>前</w:t>
      </w:r>
      <w:r>
        <w:rPr>
          <w:rStyle w:val="46"/>
          <w:rFonts w:hAnsi="黑体"/>
        </w:rPr>
        <w:t>  </w:t>
      </w:r>
      <w:r>
        <w:rPr>
          <w:rStyle w:val="46"/>
          <w:rFonts w:hint="eastAsia"/>
        </w:rPr>
        <w:t>言</w:t>
      </w:r>
      <w:r>
        <w:rPr>
          <w:rFonts w:hint="eastAsia"/>
        </w:rPr>
        <w:tab/>
      </w:r>
      <w:r>
        <w:rPr>
          <w:rFonts w:hint="eastAsia"/>
        </w:rPr>
        <w:fldChar w:fldCharType="begin"/>
      </w:r>
      <w:r>
        <w:rPr>
          <w:rFonts w:hint="eastAsia"/>
        </w:rPr>
        <w:instrText xml:space="preserve"> </w:instrText>
      </w:r>
      <w:r>
        <w:instrText xml:space="preserve">PAGEREF _Toc202216371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pPr>
        <w:pStyle w:val="27"/>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"_Toc202216373" </w:instrText>
      </w:r>
      <w:r>
        <w:fldChar w:fldCharType="separate"/>
      </w:r>
      <w:r>
        <w:rPr>
          <w:rStyle w:val="46"/>
          <w:rFonts w:hint="eastAsia"/>
        </w:rPr>
        <w:t>1 范围</w:t>
      </w:r>
      <w:r>
        <w:rPr>
          <w:rFonts w:hint="eastAsia"/>
        </w:rPr>
        <w:tab/>
      </w:r>
      <w:r>
        <w:rPr>
          <w:rFonts w:hint="eastAsia"/>
        </w:rPr>
        <w:fldChar w:fldCharType="begin"/>
      </w:r>
      <w:r>
        <w:rPr>
          <w:rFonts w:hint="eastAsia"/>
        </w:rPr>
        <w:instrText xml:space="preserve"> </w:instrText>
      </w:r>
      <w:r>
        <w:instrText xml:space="preserve">PAGEREF _Toc202216373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36"/>
        <w:rPr>
          <w:rFonts w:asciiTheme="minorHAnsi" w:hAnsiTheme="minorHAnsi" w:eastAsiaTheme="minorEastAsia" w:cstheme="minorBidi"/>
          <w:sz w:val="22"/>
          <w:szCs w:val="24"/>
          <w14:ligatures w14:val="standardContextual"/>
        </w:rPr>
      </w:pPr>
      <w:r>
        <w:fldChar w:fldCharType="begin"/>
      </w:r>
      <w:r>
        <w:instrText xml:space="preserve"> HYPERLINK \l "_Toc202216374" </w:instrText>
      </w:r>
      <w:r>
        <w:fldChar w:fldCharType="separate"/>
      </w:r>
      <w:r>
        <w:rPr>
          <w:rStyle w:val="46"/>
          <w:rFonts w:hint="eastAsia"/>
        </w:rPr>
        <w:t>2 规范性引用文件</w:t>
      </w:r>
      <w:r>
        <w:rPr>
          <w:rFonts w:hint="eastAsia"/>
        </w:rPr>
        <w:tab/>
      </w:r>
      <w:r>
        <w:rPr>
          <w:rFonts w:hint="eastAsia"/>
        </w:rPr>
        <w:fldChar w:fldCharType="begin"/>
      </w:r>
      <w:r>
        <w:rPr>
          <w:rFonts w:hint="eastAsia"/>
        </w:rPr>
        <w:instrText xml:space="preserve"> </w:instrText>
      </w:r>
      <w:r>
        <w:instrText xml:space="preserve">PAGEREF _Toc202216374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36"/>
        <w:rPr>
          <w:rFonts w:asciiTheme="minorHAnsi" w:hAnsiTheme="minorHAnsi" w:eastAsiaTheme="minorEastAsia" w:cstheme="minorBidi"/>
          <w:sz w:val="22"/>
          <w:szCs w:val="24"/>
          <w14:ligatures w14:val="standardContextual"/>
        </w:rPr>
      </w:pPr>
      <w:r>
        <w:fldChar w:fldCharType="begin"/>
      </w:r>
      <w:r>
        <w:instrText xml:space="preserve"> HYPERLINK \l "_Toc202216375" </w:instrText>
      </w:r>
      <w:r>
        <w:fldChar w:fldCharType="separate"/>
      </w:r>
      <w:r>
        <w:rPr>
          <w:rStyle w:val="46"/>
          <w:rFonts w:hint="eastAsia"/>
        </w:rPr>
        <w:t>3 术语和定义</w:t>
      </w:r>
      <w:r>
        <w:rPr>
          <w:rFonts w:hint="eastAsia"/>
        </w:rPr>
        <w:tab/>
      </w:r>
      <w:r>
        <w:rPr>
          <w:rFonts w:hint="eastAsia"/>
        </w:rPr>
        <w:fldChar w:fldCharType="begin"/>
      </w:r>
      <w:r>
        <w:rPr>
          <w:rFonts w:hint="eastAsia"/>
        </w:rPr>
        <w:instrText xml:space="preserve"> </w:instrText>
      </w:r>
      <w:r>
        <w:instrText xml:space="preserve">PAGEREF _Toc202216375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36"/>
        <w:rPr>
          <w:rFonts w:asciiTheme="minorHAnsi" w:hAnsiTheme="minorHAnsi" w:eastAsiaTheme="minorEastAsia" w:cstheme="minorBidi"/>
          <w:sz w:val="22"/>
          <w:szCs w:val="24"/>
          <w14:ligatures w14:val="standardContextual"/>
        </w:rPr>
      </w:pPr>
      <w:r>
        <w:fldChar w:fldCharType="begin"/>
      </w:r>
      <w:r>
        <w:instrText xml:space="preserve"> HYPERLINK \l "_Toc202216376" </w:instrText>
      </w:r>
      <w:r>
        <w:fldChar w:fldCharType="separate"/>
      </w:r>
      <w:r>
        <w:rPr>
          <w:rStyle w:val="46"/>
          <w:rFonts w:hint="eastAsia"/>
        </w:rPr>
        <w:t>4 试验仪器与设备</w:t>
      </w:r>
      <w:r>
        <w:rPr>
          <w:rFonts w:hint="eastAsia"/>
        </w:rPr>
        <w:tab/>
      </w:r>
      <w:r>
        <w:rPr>
          <w:rFonts w:hint="eastAsia"/>
        </w:rPr>
        <w:fldChar w:fldCharType="begin"/>
      </w:r>
      <w:r>
        <w:rPr>
          <w:rFonts w:hint="eastAsia"/>
        </w:rPr>
        <w:instrText xml:space="preserve"> </w:instrText>
      </w:r>
      <w:r>
        <w:instrText xml:space="preserve">PAGEREF _Toc202216376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36"/>
        <w:rPr>
          <w:rFonts w:asciiTheme="minorHAnsi" w:hAnsiTheme="minorHAnsi" w:eastAsiaTheme="minorEastAsia" w:cstheme="minorBidi"/>
          <w:sz w:val="22"/>
          <w:szCs w:val="24"/>
          <w14:ligatures w14:val="standardContextual"/>
        </w:rPr>
      </w:pPr>
      <w:r>
        <w:fldChar w:fldCharType="begin"/>
      </w:r>
      <w:r>
        <w:instrText xml:space="preserve"> HYPERLINK \l "_Toc202216377" </w:instrText>
      </w:r>
      <w:r>
        <w:fldChar w:fldCharType="separate"/>
      </w:r>
      <w:r>
        <w:rPr>
          <w:rStyle w:val="46"/>
          <w:rFonts w:hint="eastAsia"/>
        </w:rPr>
        <w:t>5 试样</w:t>
      </w:r>
      <w:r>
        <w:rPr>
          <w:rFonts w:hint="eastAsia"/>
        </w:rPr>
        <w:tab/>
      </w:r>
      <w:r>
        <w:rPr>
          <w:rFonts w:hint="eastAsia"/>
        </w:rPr>
        <w:fldChar w:fldCharType="begin"/>
      </w:r>
      <w:r>
        <w:rPr>
          <w:rFonts w:hint="eastAsia"/>
        </w:rPr>
        <w:instrText xml:space="preserve"> </w:instrText>
      </w:r>
      <w:r>
        <w:instrText xml:space="preserve">PAGEREF _Toc202216377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36"/>
        <w:rPr>
          <w:rFonts w:asciiTheme="minorHAnsi" w:hAnsiTheme="minorHAnsi" w:eastAsiaTheme="minorEastAsia" w:cstheme="minorBidi"/>
          <w:sz w:val="22"/>
          <w:szCs w:val="24"/>
          <w14:ligatures w14:val="standardContextual"/>
        </w:rPr>
      </w:pPr>
      <w:r>
        <w:fldChar w:fldCharType="begin"/>
      </w:r>
      <w:r>
        <w:instrText xml:space="preserve"> HYPERLINK \l "_Toc202216378" </w:instrText>
      </w:r>
      <w:r>
        <w:fldChar w:fldCharType="separate"/>
      </w:r>
      <w:r>
        <w:rPr>
          <w:rStyle w:val="46"/>
          <w:rFonts w:hint="eastAsia"/>
        </w:rPr>
        <w:t>6 试验过程</w:t>
      </w:r>
      <w:r>
        <w:rPr>
          <w:rFonts w:hint="eastAsia"/>
        </w:rPr>
        <w:tab/>
      </w:r>
      <w:r>
        <w:rPr>
          <w:rFonts w:hint="eastAsia"/>
        </w:rPr>
        <w:fldChar w:fldCharType="begin"/>
      </w:r>
      <w:r>
        <w:rPr>
          <w:rFonts w:hint="eastAsia"/>
        </w:rPr>
        <w:instrText xml:space="preserve"> </w:instrText>
      </w:r>
      <w:r>
        <w:instrText xml:space="preserve">PAGEREF _Toc202216378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pPr>
        <w:pStyle w:val="36"/>
        <w:rPr>
          <w:rFonts w:asciiTheme="minorHAnsi" w:hAnsiTheme="minorHAnsi" w:eastAsiaTheme="minorEastAsia" w:cstheme="minorBidi"/>
          <w:sz w:val="22"/>
          <w:szCs w:val="24"/>
          <w14:ligatures w14:val="standardContextual"/>
        </w:rPr>
      </w:pPr>
      <w:r>
        <w:fldChar w:fldCharType="begin"/>
      </w:r>
      <w:r>
        <w:instrText xml:space="preserve"> HYPERLINK \l "_Toc202216379" </w:instrText>
      </w:r>
      <w:r>
        <w:fldChar w:fldCharType="separate"/>
      </w:r>
      <w:r>
        <w:rPr>
          <w:rStyle w:val="46"/>
          <w:rFonts w:hint="eastAsia"/>
        </w:rPr>
        <w:t>7 腐蚀试样表征分析</w:t>
      </w:r>
      <w:r>
        <w:rPr>
          <w:rFonts w:hint="eastAsia"/>
        </w:rPr>
        <w:tab/>
      </w:r>
      <w:r>
        <w:rPr>
          <w:rFonts w:hint="eastAsia"/>
        </w:rPr>
        <w:fldChar w:fldCharType="begin"/>
      </w:r>
      <w:r>
        <w:rPr>
          <w:rFonts w:hint="eastAsia"/>
        </w:rPr>
        <w:instrText xml:space="preserve"> </w:instrText>
      </w:r>
      <w:r>
        <w:instrText xml:space="preserve">PAGEREF _Toc202216379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pPr>
        <w:pStyle w:val="36"/>
        <w:rPr>
          <w:rFonts w:asciiTheme="minorHAnsi" w:hAnsiTheme="minorHAnsi" w:eastAsiaTheme="minorEastAsia" w:cstheme="minorBidi"/>
          <w:sz w:val="22"/>
          <w:szCs w:val="24"/>
          <w14:ligatures w14:val="standardContextual"/>
        </w:rPr>
      </w:pPr>
      <w:r>
        <w:fldChar w:fldCharType="begin"/>
      </w:r>
      <w:r>
        <w:instrText xml:space="preserve"> HYPERLINK \l "_Toc202216380" </w:instrText>
      </w:r>
      <w:r>
        <w:fldChar w:fldCharType="separate"/>
      </w:r>
      <w:r>
        <w:rPr>
          <w:rStyle w:val="46"/>
          <w:rFonts w:hint="eastAsia"/>
        </w:rPr>
        <w:t>8 试验结果观察及评定</w:t>
      </w:r>
      <w:r>
        <w:rPr>
          <w:rFonts w:hint="eastAsia"/>
        </w:rPr>
        <w:tab/>
      </w:r>
      <w:r>
        <w:rPr>
          <w:rFonts w:hint="eastAsia"/>
        </w:rPr>
        <w:fldChar w:fldCharType="begin"/>
      </w:r>
      <w:r>
        <w:rPr>
          <w:rFonts w:hint="eastAsia"/>
        </w:rPr>
        <w:instrText xml:space="preserve"> </w:instrText>
      </w:r>
      <w:r>
        <w:instrText xml:space="preserve">PAGEREF _Toc202216380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pPr>
        <w:pStyle w:val="36"/>
        <w:rPr>
          <w:rFonts w:asciiTheme="minorHAnsi" w:hAnsiTheme="minorHAnsi" w:eastAsiaTheme="minorEastAsia" w:cstheme="minorBidi"/>
          <w:sz w:val="22"/>
          <w:szCs w:val="24"/>
          <w14:ligatures w14:val="standardContextual"/>
        </w:rPr>
      </w:pPr>
      <w:r>
        <w:fldChar w:fldCharType="begin"/>
      </w:r>
      <w:r>
        <w:instrText xml:space="preserve"> HYPERLINK \l "_Toc202216381" </w:instrText>
      </w:r>
      <w:r>
        <w:fldChar w:fldCharType="separate"/>
      </w:r>
      <w:r>
        <w:rPr>
          <w:rStyle w:val="46"/>
          <w:rFonts w:hint="eastAsia"/>
        </w:rPr>
        <w:t>9 质量保证</w:t>
      </w:r>
      <w:r>
        <w:rPr>
          <w:rFonts w:hint="eastAsia"/>
        </w:rPr>
        <w:tab/>
      </w:r>
      <w:r>
        <w:rPr>
          <w:rFonts w:hint="eastAsia"/>
        </w:rPr>
        <w:fldChar w:fldCharType="begin"/>
      </w:r>
      <w:r>
        <w:rPr>
          <w:rFonts w:hint="eastAsia"/>
        </w:rPr>
        <w:instrText xml:space="preserve"> </w:instrText>
      </w:r>
      <w:r>
        <w:instrText xml:space="preserve">PAGEREF _Toc202216381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pPr>
        <w:pStyle w:val="36"/>
        <w:rPr>
          <w:rFonts w:asciiTheme="minorHAnsi" w:hAnsiTheme="minorHAnsi" w:eastAsiaTheme="minorEastAsia" w:cstheme="minorBidi"/>
          <w:sz w:val="22"/>
          <w:szCs w:val="24"/>
          <w14:ligatures w14:val="standardContextual"/>
        </w:rPr>
      </w:pPr>
      <w:r>
        <w:fldChar w:fldCharType="begin"/>
      </w:r>
      <w:r>
        <w:instrText xml:space="preserve"> HYPERLINK \l "_Toc202216382" </w:instrText>
      </w:r>
      <w:r>
        <w:fldChar w:fldCharType="separate"/>
      </w:r>
      <w:r>
        <w:rPr>
          <w:rStyle w:val="46"/>
          <w:rFonts w:hint="eastAsia"/>
        </w:rPr>
        <w:t>10 试验报告</w:t>
      </w:r>
      <w:r>
        <w:rPr>
          <w:rFonts w:hint="eastAsia"/>
        </w:rPr>
        <w:tab/>
      </w:r>
      <w:r>
        <w:rPr>
          <w:rFonts w:hint="eastAsia"/>
        </w:rPr>
        <w:fldChar w:fldCharType="begin"/>
      </w:r>
      <w:r>
        <w:rPr>
          <w:rFonts w:hint="eastAsia"/>
        </w:rPr>
        <w:instrText xml:space="preserve"> </w:instrText>
      </w:r>
      <w:r>
        <w:instrText xml:space="preserve">PAGEREF _Toc202216382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pPr>
        <w:pStyle w:val="36"/>
        <w:rPr>
          <w:rFonts w:asciiTheme="minorHAnsi" w:hAnsiTheme="minorHAnsi" w:eastAsiaTheme="minorEastAsia" w:cstheme="minorBidi"/>
          <w:sz w:val="22"/>
          <w:szCs w:val="24"/>
          <w14:ligatures w14:val="standardContextual"/>
        </w:rPr>
      </w:pPr>
      <w:r>
        <w:fldChar w:fldCharType="begin"/>
      </w:r>
      <w:r>
        <w:instrText xml:space="preserve"> HYPERLINK \l "_Toc202216383" </w:instrText>
      </w:r>
      <w:r>
        <w:fldChar w:fldCharType="separate"/>
      </w:r>
      <w:r>
        <w:rPr>
          <w:rStyle w:val="46"/>
          <w:rFonts w:hint="eastAsia" w:ascii="Times New Roman"/>
        </w:rPr>
        <w:t>附录A</w:t>
      </w:r>
      <w:r>
        <w:rPr>
          <w:rFonts w:hint="eastAsia" w:ascii="Times New Roman"/>
        </w:rPr>
        <w:t>核用超临界二氧化碳循环系统金属材料均匀腐蚀试验设备示意图</w:t>
      </w:r>
      <w:r>
        <w:rPr>
          <w:rFonts w:hint="eastAsia"/>
        </w:rPr>
        <w:tab/>
      </w:r>
      <w:r>
        <w:rPr>
          <w:rFonts w:hint="eastAsia"/>
        </w:rPr>
        <w:fldChar w:fldCharType="begin"/>
      </w:r>
      <w:r>
        <w:rPr>
          <w:rFonts w:hint="eastAsia"/>
        </w:rPr>
        <w:instrText xml:space="preserve"> </w:instrText>
      </w:r>
      <w:r>
        <w:instrText xml:space="preserve">PAGEREF _Toc202216383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pPr>
        <w:pStyle w:val="36"/>
        <w:rPr>
          <w:rFonts w:asciiTheme="minorHAnsi" w:hAnsiTheme="minorHAnsi" w:eastAsiaTheme="minorEastAsia" w:cstheme="minorBidi"/>
          <w:sz w:val="22"/>
          <w:szCs w:val="24"/>
          <w14:ligatures w14:val="standardContextual"/>
        </w:rPr>
      </w:pPr>
      <w:r>
        <w:fldChar w:fldCharType="begin"/>
      </w:r>
      <w:r>
        <w:instrText xml:space="preserve"> HYPERLINK \l "_Toc202216384" </w:instrText>
      </w:r>
      <w:r>
        <w:fldChar w:fldCharType="separate"/>
      </w:r>
      <w:r>
        <w:rPr>
          <w:rStyle w:val="46"/>
          <w:rFonts w:hint="eastAsia" w:ascii="Times New Roman"/>
        </w:rPr>
        <w:t>附录B</w:t>
      </w:r>
      <w:r>
        <w:rPr>
          <w:rFonts w:hint="eastAsia"/>
        </w:rPr>
        <w:t>试样支架及试样悬挂示意图</w:t>
      </w:r>
      <w:r>
        <w:rPr>
          <w:rFonts w:hint="eastAsia"/>
        </w:rPr>
        <w:tab/>
      </w:r>
      <w:r>
        <w:rPr>
          <w:rFonts w:hint="eastAsia"/>
        </w:rPr>
        <w:fldChar w:fldCharType="begin"/>
      </w:r>
      <w:r>
        <w:rPr>
          <w:rFonts w:hint="eastAsia"/>
        </w:rPr>
        <w:instrText xml:space="preserve"> </w:instrText>
      </w:r>
      <w:r>
        <w:instrText xml:space="preserve">PAGEREF _Toc202216384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pPr>
        <w:pStyle w:val="31"/>
        <w:ind w:firstLine="0" w:firstLineChars="0"/>
      </w:pPr>
      <w:r>
        <w:rPr>
          <w:kern w:val="2"/>
          <w:szCs w:val="21"/>
        </w:rPr>
        <w:fldChar w:fldCharType="end"/>
      </w:r>
    </w:p>
    <w:p>
      <w:pPr>
        <w:pStyle w:val="31"/>
      </w:pPr>
    </w:p>
    <w:p>
      <w:pPr>
        <w:pStyle w:val="120"/>
      </w:pPr>
      <w:bookmarkStart w:id="25" w:name="_Toc202216371"/>
      <w:r>
        <w:rPr>
          <w:rFonts w:hint="eastAsia"/>
        </w:rPr>
        <w:t>前</w:t>
      </w:r>
      <w:bookmarkStart w:id="26" w:name="BKQY"/>
      <w:r>
        <w:rPr>
          <w:rFonts w:hAnsi="黑体"/>
        </w:rPr>
        <w:t>  </w:t>
      </w:r>
      <w:r>
        <w:rPr>
          <w:rFonts w:hint="eastAsia"/>
        </w:rPr>
        <w:t>言</w:t>
      </w:r>
      <w:bookmarkEnd w:id="21"/>
      <w:bookmarkEnd w:id="22"/>
      <w:bookmarkEnd w:id="23"/>
      <w:bookmarkEnd w:id="25"/>
      <w:bookmarkEnd w:id="26"/>
    </w:p>
    <w:p>
      <w:pPr>
        <w:pStyle w:val="31"/>
      </w:pPr>
      <w:r>
        <w:rPr>
          <w:rFonts w:hint="eastAsia"/>
        </w:rPr>
        <w:t>本文件按照GB/T 1.1—2020《标准化工作导则 第1部分：标准化文件的结构和起草规则》的规定起草。</w:t>
      </w:r>
    </w:p>
    <w:p>
      <w:pPr>
        <w:pStyle w:val="31"/>
      </w:pPr>
      <w:r>
        <w:rPr>
          <w:rFonts w:hint="eastAsia"/>
        </w:rPr>
        <w:t>请注意本文件的某些内容可能涉及专利。本文件的发布机构不承担识别专利的责任。</w:t>
      </w:r>
    </w:p>
    <w:p>
      <w:pPr>
        <w:pStyle w:val="31"/>
        <w:rPr>
          <w:rFonts w:ascii="Times New Roman"/>
        </w:rPr>
      </w:pPr>
      <w:r>
        <w:rPr>
          <w:rFonts w:ascii="Times New Roman"/>
        </w:rPr>
        <w:t>本</w:t>
      </w:r>
      <w:r>
        <w:rPr>
          <w:rFonts w:hint="eastAsia" w:ascii="Times New Roman"/>
        </w:rPr>
        <w:t>文件</w:t>
      </w:r>
      <w:r>
        <w:rPr>
          <w:rFonts w:ascii="Times New Roman"/>
        </w:rPr>
        <w:t>由中国核学会提出。</w:t>
      </w:r>
    </w:p>
    <w:p>
      <w:pPr>
        <w:pStyle w:val="31"/>
        <w:rPr>
          <w:rFonts w:ascii="Times New Roman"/>
        </w:rPr>
      </w:pPr>
      <w:r>
        <w:rPr>
          <w:rFonts w:ascii="Times New Roman"/>
        </w:rPr>
        <w:t>本</w:t>
      </w:r>
      <w:r>
        <w:rPr>
          <w:rFonts w:hint="eastAsia" w:ascii="Times New Roman"/>
        </w:rPr>
        <w:t>文件</w:t>
      </w:r>
      <w:r>
        <w:rPr>
          <w:rFonts w:ascii="Times New Roman"/>
        </w:rPr>
        <w:t>由核工业标准化研究所归口。</w:t>
      </w:r>
    </w:p>
    <w:p>
      <w:pPr>
        <w:pStyle w:val="31"/>
        <w:rPr>
          <w:rFonts w:ascii="Times New Roman"/>
        </w:rPr>
      </w:pPr>
      <w:r>
        <w:rPr>
          <w:rFonts w:ascii="Times New Roman"/>
        </w:rPr>
        <w:t>本</w:t>
      </w:r>
      <w:r>
        <w:rPr>
          <w:rFonts w:hint="eastAsia" w:ascii="Times New Roman"/>
        </w:rPr>
        <w:t>文件</w:t>
      </w:r>
      <w:r>
        <w:rPr>
          <w:rFonts w:ascii="Times New Roman"/>
        </w:rPr>
        <w:t>起草单位：</w:t>
      </w:r>
      <w:r>
        <w:rPr>
          <w:rFonts w:hint="eastAsia" w:ascii="Times New Roman"/>
        </w:rPr>
        <w:t>中国科学院金属研究所、广东腐蚀科学与技术创新研究院、中国核动力研究设计院、上海核工程研究设计院股份有限公司、中国原子能科学研究院、核工业标准化研究所。</w:t>
      </w:r>
    </w:p>
    <w:p>
      <w:pPr>
        <w:pStyle w:val="31"/>
        <w:rPr>
          <w:rFonts w:ascii="Times New Roman"/>
        </w:rPr>
      </w:pPr>
      <w:r>
        <w:rPr>
          <w:rFonts w:ascii="Times New Roman"/>
        </w:rPr>
        <w:t>本</w:t>
      </w:r>
      <w:r>
        <w:rPr>
          <w:rFonts w:hint="eastAsia" w:ascii="Times New Roman"/>
        </w:rPr>
        <w:t>文件</w:t>
      </w:r>
      <w:r>
        <w:rPr>
          <w:rFonts w:ascii="Times New Roman"/>
        </w:rPr>
        <w:t>主要起草人：</w:t>
      </w:r>
      <w:r>
        <w:rPr>
          <w:rFonts w:hint="eastAsia" w:ascii="Times New Roman"/>
        </w:rPr>
        <w:t>明洪亮、王俭秋、吴斌、韩恩厚、王家贞、孟凡江、钟巍华、李松钊、刘晓强、李南甫、张根、杨万欢、谭思敏、郑吉家。</w:t>
      </w:r>
    </w:p>
    <w:p>
      <w:pPr>
        <w:pStyle w:val="31"/>
        <w:rPr>
          <w:del w:id="0" w:author="Administrator" w:date="2025-09-08T14:03:00Z"/>
          <w:rFonts w:ascii="Times New Roman"/>
        </w:rPr>
      </w:pPr>
      <w:del w:id="1" w:author="Administrator" w:date="2025-09-08T14:03:00Z">
        <w:r>
          <w:rPr>
            <w:rFonts w:hint="eastAsia" w:ascii="Times New Roman"/>
          </w:rPr>
          <w:delText>本文件为首次发布。</w:delText>
        </w:r>
      </w:del>
    </w:p>
    <w:p>
      <w:pPr>
        <w:pStyle w:val="31"/>
      </w:pPr>
    </w:p>
    <w:p>
      <w:pPr>
        <w:pStyle w:val="31"/>
        <w:sectPr>
          <w:headerReference r:id="rId3" w:type="default"/>
          <w:footerReference r:id="rId4" w:type="default"/>
          <w:pgSz w:w="11906" w:h="16838"/>
          <w:pgMar w:top="567" w:right="1134" w:bottom="1134" w:left="1418" w:header="1418" w:footer="1134" w:gutter="0"/>
          <w:pgNumType w:fmt="upperRoman" w:start="1"/>
          <w:cols w:space="425" w:num="1"/>
          <w:formProt w:val="0"/>
          <w:docGrid w:type="lines" w:linePitch="312" w:charSpace="0"/>
        </w:sectPr>
      </w:pPr>
    </w:p>
    <w:p>
      <w:pPr>
        <w:pStyle w:val="58"/>
      </w:pPr>
      <w:bookmarkStart w:id="27" w:name="_Toc202216372"/>
      <w:bookmarkStart w:id="28" w:name="_Toc201773598"/>
      <w:bookmarkStart w:id="29" w:name="_Hlk201525267"/>
      <w:r>
        <w:rPr>
          <w:rFonts w:hint="eastAsia"/>
        </w:rPr>
        <w:t>核用超临界二氧化碳循环系统金属材料的腐蚀</w:t>
      </w:r>
      <w:del w:id="2" w:author="Administrator" w:date="2025-09-08T14:05:00Z">
        <w:r>
          <w:rPr>
            <w:rFonts w:hint="eastAsia"/>
          </w:rPr>
          <w:delText xml:space="preserve"> </w:delText>
        </w:r>
      </w:del>
      <w:ins w:id="3" w:author="Administrator" w:date="2025-09-08T14:05:00Z">
        <w:r>
          <w:rPr/>
          <w:br w:type="textWrapping"/>
        </w:r>
      </w:ins>
      <w:r>
        <w:rPr>
          <w:rFonts w:hint="eastAsia"/>
        </w:rPr>
        <w:t>第1部分：均匀腐蚀试验方法</w:t>
      </w:r>
      <w:bookmarkEnd w:id="27"/>
      <w:bookmarkEnd w:id="28"/>
    </w:p>
    <w:bookmarkEnd w:id="29"/>
    <w:p>
      <w:pPr>
        <w:pStyle w:val="53"/>
        <w:spacing w:before="312" w:after="312"/>
      </w:pPr>
      <w:bookmarkStart w:id="30" w:name="_Toc202216373"/>
      <w:r>
        <w:t>范围</w:t>
      </w:r>
      <w:bookmarkEnd w:id="30"/>
    </w:p>
    <w:p>
      <w:pPr>
        <w:pStyle w:val="31"/>
        <w:rPr>
          <w:rFonts w:ascii="Times New Roman"/>
          <w:spacing w:val="2"/>
          <w:szCs w:val="21"/>
        </w:rPr>
      </w:pPr>
      <w:r>
        <w:rPr>
          <w:rFonts w:ascii="Times New Roman"/>
        </w:rPr>
        <w:t>本</w:t>
      </w:r>
      <w:del w:id="4" w:author="Administrator" w:date="2025-09-08T14:03:00Z">
        <w:r>
          <w:rPr>
            <w:rFonts w:hint="eastAsia" w:ascii="Times New Roman"/>
          </w:rPr>
          <w:delText>标准</w:delText>
        </w:r>
      </w:del>
      <w:ins w:id="5" w:author="Administrator" w:date="2025-09-08T14:03:00Z">
        <w:r>
          <w:rPr>
            <w:rFonts w:hint="eastAsia" w:ascii="Times New Roman"/>
          </w:rPr>
          <w:t>文件</w:t>
        </w:r>
      </w:ins>
      <w:r>
        <w:rPr>
          <w:rFonts w:ascii="Times New Roman"/>
        </w:rPr>
        <w:t>规定了</w:t>
      </w:r>
      <w:r>
        <w:rPr>
          <w:rFonts w:hint="eastAsia" w:ascii="Times New Roman"/>
        </w:rPr>
        <w:t>核用超临界二氧化碳循环系统金属材料</w:t>
      </w:r>
      <w:r>
        <w:rPr>
          <w:rFonts w:ascii="Times New Roman"/>
        </w:rPr>
        <w:t>均匀腐蚀试验</w:t>
      </w:r>
      <w:r>
        <w:rPr>
          <w:rFonts w:hint="eastAsia" w:ascii="Times New Roman"/>
          <w:spacing w:val="2"/>
          <w:szCs w:val="21"/>
        </w:rPr>
        <w:t>的试验仪器与</w:t>
      </w:r>
      <w:r>
        <w:rPr>
          <w:rFonts w:ascii="Times New Roman"/>
          <w:spacing w:val="2"/>
          <w:szCs w:val="21"/>
        </w:rPr>
        <w:t>设备、试样、</w:t>
      </w:r>
      <w:r>
        <w:rPr>
          <w:rFonts w:hint="eastAsia" w:ascii="Times New Roman"/>
          <w:spacing w:val="2"/>
          <w:szCs w:val="21"/>
        </w:rPr>
        <w:t>试验过程</w:t>
      </w:r>
      <w:r>
        <w:rPr>
          <w:rFonts w:ascii="Times New Roman"/>
          <w:spacing w:val="2"/>
          <w:szCs w:val="21"/>
        </w:rPr>
        <w:t>、</w:t>
      </w:r>
      <w:r>
        <w:rPr>
          <w:rFonts w:hint="eastAsia" w:ascii="Times New Roman"/>
          <w:spacing w:val="2"/>
          <w:szCs w:val="21"/>
        </w:rPr>
        <w:t>腐蚀试样分析表征、试验结果观察及评定、质量保证和</w:t>
      </w:r>
      <w:r>
        <w:rPr>
          <w:rFonts w:ascii="Times New Roman"/>
          <w:spacing w:val="2"/>
          <w:szCs w:val="21"/>
        </w:rPr>
        <w:t>试验报告等内容。</w:t>
      </w:r>
    </w:p>
    <w:p>
      <w:pPr>
        <w:pStyle w:val="31"/>
        <w:ind w:firstLine="428"/>
        <w:rPr>
          <w:rFonts w:ascii="Times New Roman"/>
          <w:spacing w:val="2"/>
          <w:szCs w:val="21"/>
        </w:rPr>
      </w:pPr>
      <w:r>
        <w:rPr>
          <w:rFonts w:ascii="Times New Roman"/>
          <w:spacing w:val="2"/>
          <w:szCs w:val="21"/>
        </w:rPr>
        <w:t>本标准适用</w:t>
      </w:r>
      <w:r>
        <w:rPr>
          <w:rFonts w:hint="eastAsia" w:ascii="Times New Roman"/>
          <w:spacing w:val="2"/>
          <w:szCs w:val="21"/>
        </w:rPr>
        <w:t>于核用超临界二氧化碳循环系统金属材料（如铁素体/马氏体不锈钢、奥氏体不锈钢和镍基合金等）在温度不大于750 ℃、压力不大于30 MPa超临界二氧化碳环境中的均匀腐蚀试验，包含两种试验方法：</w:t>
      </w:r>
    </w:p>
    <w:p>
      <w:pPr>
        <w:pStyle w:val="31"/>
        <w:numPr>
          <w:ilvl w:val="0"/>
          <w:numId w:val="19"/>
        </w:numPr>
        <w:ind w:firstLineChars="0"/>
        <w:rPr>
          <w:rFonts w:ascii="Times New Roman"/>
          <w:spacing w:val="2"/>
          <w:szCs w:val="21"/>
        </w:rPr>
      </w:pPr>
      <w:r>
        <w:rPr>
          <w:rFonts w:hint="eastAsia" w:ascii="Times New Roman"/>
          <w:spacing w:val="2"/>
          <w:szCs w:val="21"/>
        </w:rPr>
        <w:t>连续腐蚀试验：试验周期内不进行取样分析，仅在试验结束后进行试样分析表征；</w:t>
      </w:r>
    </w:p>
    <w:p>
      <w:pPr>
        <w:pStyle w:val="31"/>
        <w:numPr>
          <w:ilvl w:val="0"/>
          <w:numId w:val="19"/>
        </w:numPr>
        <w:ind w:firstLineChars="0"/>
        <w:rPr>
          <w:rFonts w:ascii="Times New Roman"/>
          <w:spacing w:val="2"/>
          <w:szCs w:val="21"/>
        </w:rPr>
      </w:pPr>
      <w:r>
        <w:rPr>
          <w:rFonts w:hint="eastAsia" w:ascii="Times New Roman"/>
          <w:spacing w:val="2"/>
          <w:szCs w:val="21"/>
        </w:rPr>
        <w:t>不连续腐蚀试验：试验周期内按照预先设定的但不一定是规律的几个时间点降温并分批次取样进行分析表征，其中质量变化分析试样每次均需重新放回高压釜继续进行试验。</w:t>
      </w:r>
    </w:p>
    <w:p>
      <w:pPr>
        <w:pStyle w:val="53"/>
        <w:spacing w:before="312" w:after="312"/>
      </w:pPr>
      <w:bookmarkStart w:id="31" w:name="_Toc202216374"/>
      <w:r>
        <w:t>规范性引用文件</w:t>
      </w:r>
      <w:bookmarkEnd w:id="31"/>
    </w:p>
    <w:p>
      <w:pPr>
        <w:pStyle w:val="31"/>
        <w:rPr>
          <w:rFonts w:ascii="Times New Roman"/>
        </w:rPr>
      </w:pPr>
      <w:r>
        <w:rPr>
          <w:rFonts w:ascii="Times New Roman"/>
        </w:rPr>
        <w:t>下列文件对于本文件的应用是必不可少的。凡是注日期的引用文件，仅注日期的版本适用于本文件。凡是不注日期的引用文件，其最新版本（包括所有的修改单）适用于本文件。</w:t>
      </w:r>
    </w:p>
    <w:p>
      <w:pPr>
        <w:widowControl/>
        <w:tabs>
          <w:tab w:val="center" w:pos="4201"/>
          <w:tab w:val="right" w:leader="dot" w:pos="9298"/>
        </w:tabs>
        <w:autoSpaceDE w:val="0"/>
        <w:autoSpaceDN w:val="0"/>
        <w:ind w:firstLine="420" w:firstLineChars="200"/>
        <w:rPr>
          <w:kern w:val="0"/>
          <w:szCs w:val="21"/>
        </w:rPr>
      </w:pPr>
      <w:bookmarkStart w:id="32" w:name="_Hlk198152561"/>
      <w:r>
        <w:rPr>
          <w:kern w:val="0"/>
          <w:szCs w:val="21"/>
        </w:rPr>
        <w:t xml:space="preserve">GB/T 150.4 </w:t>
      </w:r>
      <w:r>
        <w:rPr>
          <w:rFonts w:hint="eastAsia"/>
          <w:kern w:val="0"/>
          <w:szCs w:val="21"/>
        </w:rPr>
        <w:t>压力容器 第4部分：制造、检验和验收</w:t>
      </w:r>
    </w:p>
    <w:p>
      <w:pPr>
        <w:widowControl/>
        <w:tabs>
          <w:tab w:val="center" w:pos="4201"/>
          <w:tab w:val="right" w:leader="dot" w:pos="9298"/>
        </w:tabs>
        <w:autoSpaceDE w:val="0"/>
        <w:autoSpaceDN w:val="0"/>
        <w:ind w:firstLine="420" w:firstLineChars="200"/>
        <w:rPr>
          <w:kern w:val="0"/>
          <w:szCs w:val="21"/>
        </w:rPr>
      </w:pPr>
      <w:r>
        <w:rPr>
          <w:rFonts w:hint="eastAsia"/>
          <w:kern w:val="0"/>
          <w:szCs w:val="21"/>
        </w:rPr>
        <w:t>GB/T 6052 工业用液体二氧化碳</w:t>
      </w:r>
    </w:p>
    <w:p>
      <w:pPr>
        <w:widowControl/>
        <w:tabs>
          <w:tab w:val="center" w:pos="4201"/>
          <w:tab w:val="right" w:leader="dot" w:pos="9298"/>
        </w:tabs>
        <w:autoSpaceDE w:val="0"/>
        <w:autoSpaceDN w:val="0"/>
        <w:ind w:firstLine="420" w:firstLineChars="200"/>
        <w:rPr>
          <w:kern w:val="0"/>
          <w:szCs w:val="21"/>
        </w:rPr>
      </w:pPr>
      <w:r>
        <w:rPr>
          <w:kern w:val="0"/>
          <w:szCs w:val="21"/>
        </w:rPr>
        <w:t>GB/T 10123</w:t>
      </w:r>
      <w:r>
        <w:rPr>
          <w:rFonts w:hint="eastAsia"/>
          <w:kern w:val="0"/>
          <w:szCs w:val="21"/>
        </w:rPr>
        <w:t xml:space="preserve"> 金属和合金的腐蚀 术语</w:t>
      </w:r>
    </w:p>
    <w:p>
      <w:pPr>
        <w:widowControl/>
        <w:tabs>
          <w:tab w:val="center" w:pos="4201"/>
          <w:tab w:val="right" w:leader="dot" w:pos="9298"/>
        </w:tabs>
        <w:autoSpaceDE w:val="0"/>
        <w:autoSpaceDN w:val="0"/>
        <w:ind w:firstLine="420" w:firstLineChars="200"/>
        <w:rPr>
          <w:kern w:val="0"/>
          <w:szCs w:val="21"/>
        </w:rPr>
      </w:pPr>
      <w:r>
        <w:rPr>
          <w:rFonts w:hint="eastAsia"/>
          <w:kern w:val="0"/>
          <w:szCs w:val="21"/>
        </w:rPr>
        <w:t>GB/T 18907 微束分析 分析电子显微术 透射电镜选区电子衍射分析方法</w:t>
      </w:r>
    </w:p>
    <w:p>
      <w:pPr>
        <w:widowControl/>
        <w:tabs>
          <w:tab w:val="center" w:pos="4201"/>
          <w:tab w:val="right" w:leader="dot" w:pos="9298"/>
        </w:tabs>
        <w:autoSpaceDE w:val="0"/>
        <w:autoSpaceDN w:val="0"/>
        <w:ind w:firstLine="420" w:firstLineChars="200"/>
        <w:rPr>
          <w:kern w:val="0"/>
          <w:szCs w:val="21"/>
        </w:rPr>
      </w:pPr>
      <w:r>
        <w:rPr>
          <w:rFonts w:hint="eastAsia"/>
          <w:kern w:val="0"/>
          <w:szCs w:val="21"/>
        </w:rPr>
        <w:t xml:space="preserve">GB/T 23938 高纯二氧化碳 </w:t>
      </w:r>
    </w:p>
    <w:p>
      <w:pPr>
        <w:widowControl/>
        <w:tabs>
          <w:tab w:val="center" w:pos="4201"/>
          <w:tab w:val="right" w:leader="dot" w:pos="9298"/>
        </w:tabs>
        <w:autoSpaceDE w:val="0"/>
        <w:autoSpaceDN w:val="0"/>
        <w:ind w:firstLine="420" w:firstLineChars="200"/>
        <w:rPr>
          <w:kern w:val="0"/>
          <w:szCs w:val="21"/>
        </w:rPr>
      </w:pPr>
      <w:bookmarkStart w:id="33" w:name="_Hlk202211097"/>
      <w:r>
        <w:rPr>
          <w:rFonts w:hint="eastAsia"/>
          <w:kern w:val="0"/>
          <w:szCs w:val="21"/>
          <w:highlight w:val="yellow"/>
          <w:rPrChange w:id="6" w:author="Administrator" w:date="2025-09-08T14:08:00Z">
            <w:rPr>
              <w:rFonts w:hint="eastAsia"/>
              <w:kern w:val="0"/>
              <w:szCs w:val="21"/>
            </w:rPr>
          </w:rPrChange>
        </w:rPr>
        <w:t xml:space="preserve">GB T 25189 </w:t>
      </w:r>
      <w:bookmarkEnd w:id="33"/>
      <w:r>
        <w:rPr>
          <w:rFonts w:hint="eastAsia"/>
          <w:kern w:val="0"/>
          <w:szCs w:val="21"/>
          <w:highlight w:val="yellow"/>
          <w:rPrChange w:id="7" w:author="Administrator" w:date="2025-09-08T14:08:00Z">
            <w:rPr>
              <w:rFonts w:hint="eastAsia"/>
              <w:kern w:val="0"/>
              <w:szCs w:val="21"/>
            </w:rPr>
          </w:rPrChange>
        </w:rPr>
        <w:t>微束分析</w:t>
      </w:r>
      <w:r>
        <w:rPr>
          <w:rFonts w:hint="eastAsia"/>
          <w:kern w:val="0"/>
          <w:szCs w:val="21"/>
          <w:highlight w:val="yellow"/>
          <w:rPrChange w:id="8" w:author="Administrator" w:date="2025-09-08T14:08:00Z">
            <w:rPr>
              <w:rFonts w:hint="eastAsia"/>
              <w:kern w:val="0"/>
              <w:szCs w:val="21"/>
            </w:rPr>
          </w:rPrChange>
        </w:rPr>
        <w:t xml:space="preserve"> </w:t>
      </w:r>
      <w:r>
        <w:rPr>
          <w:rFonts w:hint="eastAsia"/>
          <w:kern w:val="0"/>
          <w:szCs w:val="21"/>
          <w:highlight w:val="yellow"/>
          <w:rPrChange w:id="9" w:author="Administrator" w:date="2025-09-08T14:08:00Z">
            <w:rPr>
              <w:rFonts w:hint="eastAsia"/>
              <w:kern w:val="0"/>
              <w:szCs w:val="21"/>
            </w:rPr>
          </w:rPrChange>
        </w:rPr>
        <w:t>扫描电镜能谱仪定量分析参数的测定方法</w:t>
      </w:r>
    </w:p>
    <w:p>
      <w:pPr>
        <w:widowControl/>
        <w:tabs>
          <w:tab w:val="center" w:pos="4201"/>
          <w:tab w:val="right" w:leader="dot" w:pos="9298"/>
        </w:tabs>
        <w:autoSpaceDE w:val="0"/>
        <w:autoSpaceDN w:val="0"/>
        <w:ind w:firstLine="420" w:firstLineChars="200"/>
        <w:rPr>
          <w:kern w:val="0"/>
          <w:szCs w:val="21"/>
        </w:rPr>
      </w:pPr>
      <w:r>
        <w:rPr>
          <w:kern w:val="0"/>
          <w:szCs w:val="21"/>
        </w:rPr>
        <w:t xml:space="preserve">GB/T 38430 </w:t>
      </w:r>
      <w:r>
        <w:rPr>
          <w:rFonts w:hint="eastAsia"/>
          <w:kern w:val="0"/>
          <w:szCs w:val="21"/>
        </w:rPr>
        <w:t>金属和合金的腐蚀 金属材料在高温腐蚀条件下的等温暴露氧化试验方法</w:t>
      </w:r>
    </w:p>
    <w:p>
      <w:pPr>
        <w:widowControl/>
        <w:tabs>
          <w:tab w:val="center" w:pos="4201"/>
          <w:tab w:val="right" w:leader="dot" w:pos="9298"/>
        </w:tabs>
        <w:autoSpaceDE w:val="0"/>
        <w:autoSpaceDN w:val="0"/>
        <w:ind w:firstLine="428" w:firstLineChars="200"/>
        <w:rPr>
          <w:kern w:val="0"/>
          <w:szCs w:val="21"/>
        </w:rPr>
      </w:pPr>
      <w:r>
        <w:rPr>
          <w:rFonts w:hint="eastAsia"/>
          <w:spacing w:val="2"/>
          <w:kern w:val="0"/>
          <w:szCs w:val="21"/>
          <w:highlight w:val="yellow"/>
          <w:rPrChange w:id="10" w:author="Administrator" w:date="2025-09-08T14:09:00Z">
            <w:rPr>
              <w:rFonts w:hint="eastAsia"/>
              <w:spacing w:val="2"/>
              <w:kern w:val="0"/>
              <w:szCs w:val="21"/>
            </w:rPr>
          </w:rPrChange>
        </w:rPr>
        <w:t xml:space="preserve">GB/T 41654 </w:t>
      </w:r>
      <w:r>
        <w:rPr>
          <w:spacing w:val="2"/>
          <w:kern w:val="0"/>
          <w:szCs w:val="21"/>
          <w:highlight w:val="yellow"/>
          <w:rPrChange w:id="11" w:author="Administrator" w:date="2025-09-08T14:09:00Z">
            <w:rPr>
              <w:spacing w:val="2"/>
              <w:kern w:val="0"/>
              <w:szCs w:val="21"/>
            </w:rPr>
          </w:rPrChange>
        </w:rPr>
        <w:t>金属和合金的腐蚀</w:t>
      </w:r>
      <w:r>
        <w:rPr>
          <w:spacing w:val="2"/>
          <w:kern w:val="0"/>
          <w:szCs w:val="21"/>
          <w:highlight w:val="yellow"/>
          <w:rPrChange w:id="12" w:author="Administrator" w:date="2025-09-08T14:09:00Z">
            <w:rPr>
              <w:spacing w:val="2"/>
              <w:kern w:val="0"/>
              <w:szCs w:val="21"/>
            </w:rPr>
          </w:rPrChange>
        </w:rPr>
        <w:t xml:space="preserve"> </w:t>
      </w:r>
      <w:r>
        <w:rPr>
          <w:spacing w:val="2"/>
          <w:kern w:val="0"/>
          <w:szCs w:val="21"/>
          <w:highlight w:val="yellow"/>
          <w:rPrChange w:id="13" w:author="Administrator" w:date="2025-09-08T14:09:00Z">
            <w:rPr>
              <w:spacing w:val="2"/>
              <w:kern w:val="0"/>
              <w:szCs w:val="21"/>
            </w:rPr>
          </w:rPrChange>
        </w:rPr>
        <w:t>在高温腐蚀环境下暴露后试样的金相检验方法</w:t>
      </w:r>
    </w:p>
    <w:p>
      <w:pPr>
        <w:widowControl/>
        <w:tabs>
          <w:tab w:val="center" w:pos="4201"/>
          <w:tab w:val="right" w:leader="dot" w:pos="9298"/>
        </w:tabs>
        <w:autoSpaceDE w:val="0"/>
        <w:autoSpaceDN w:val="0"/>
        <w:ind w:firstLine="420" w:firstLineChars="200"/>
        <w:rPr>
          <w:kern w:val="0"/>
          <w:szCs w:val="21"/>
        </w:rPr>
      </w:pPr>
      <w:r>
        <w:rPr>
          <w:rFonts w:hint="eastAsia"/>
          <w:kern w:val="0"/>
          <w:szCs w:val="21"/>
          <w:highlight w:val="yellow"/>
          <w:rPrChange w:id="14" w:author="Administrator" w:date="2025-09-08T14:09:00Z">
            <w:rPr>
              <w:rFonts w:hint="eastAsia"/>
              <w:kern w:val="0"/>
              <w:szCs w:val="21"/>
            </w:rPr>
          </w:rPrChange>
        </w:rPr>
        <w:t xml:space="preserve">GB/T 43663 </w:t>
      </w:r>
      <w:r>
        <w:rPr>
          <w:rFonts w:hint="eastAsia"/>
          <w:kern w:val="0"/>
          <w:szCs w:val="21"/>
          <w:highlight w:val="yellow"/>
          <w:rPrChange w:id="15" w:author="Administrator" w:date="2025-09-08T14:09:00Z">
            <w:rPr>
              <w:rFonts w:hint="eastAsia"/>
              <w:kern w:val="0"/>
              <w:szCs w:val="21"/>
            </w:rPr>
          </w:rPrChange>
        </w:rPr>
        <w:t>表面化学分析</w:t>
      </w:r>
      <w:r>
        <w:rPr>
          <w:rFonts w:hint="eastAsia"/>
          <w:kern w:val="0"/>
          <w:szCs w:val="21"/>
          <w:highlight w:val="yellow"/>
          <w:rPrChange w:id="16" w:author="Administrator" w:date="2025-09-08T14:09:00Z">
            <w:rPr>
              <w:rFonts w:hint="eastAsia"/>
              <w:kern w:val="0"/>
              <w:szCs w:val="21"/>
            </w:rPr>
          </w:rPrChange>
        </w:rPr>
        <w:t xml:space="preserve"> </w:t>
      </w:r>
      <w:r>
        <w:rPr>
          <w:rFonts w:hint="eastAsia"/>
          <w:kern w:val="0"/>
          <w:szCs w:val="21"/>
          <w:highlight w:val="yellow"/>
          <w:rPrChange w:id="17" w:author="Administrator" w:date="2025-09-08T14:09:00Z">
            <w:rPr>
              <w:rFonts w:hint="eastAsia"/>
              <w:kern w:val="0"/>
              <w:szCs w:val="21"/>
            </w:rPr>
          </w:rPrChange>
        </w:rPr>
        <w:t>二次离子质谱</w:t>
      </w:r>
      <w:r>
        <w:rPr>
          <w:rFonts w:hint="eastAsia"/>
          <w:kern w:val="0"/>
          <w:szCs w:val="21"/>
          <w:highlight w:val="yellow"/>
          <w:rPrChange w:id="18" w:author="Administrator" w:date="2025-09-08T14:09:00Z">
            <w:rPr>
              <w:rFonts w:hint="eastAsia"/>
              <w:kern w:val="0"/>
              <w:szCs w:val="21"/>
            </w:rPr>
          </w:rPrChange>
        </w:rPr>
        <w:t xml:space="preserve"> </w:t>
      </w:r>
      <w:r>
        <w:rPr>
          <w:rFonts w:hint="eastAsia"/>
          <w:kern w:val="0"/>
          <w:szCs w:val="21"/>
          <w:highlight w:val="yellow"/>
          <w:rPrChange w:id="19" w:author="Administrator" w:date="2025-09-08T14:09:00Z">
            <w:rPr>
              <w:rFonts w:hint="eastAsia"/>
              <w:kern w:val="0"/>
              <w:szCs w:val="21"/>
            </w:rPr>
          </w:rPrChange>
        </w:rPr>
        <w:t>静态二次离子质谱相对强度标的重复性和一致性</w:t>
      </w:r>
    </w:p>
    <w:p>
      <w:pPr>
        <w:widowControl/>
        <w:tabs>
          <w:tab w:val="center" w:pos="4201"/>
          <w:tab w:val="right" w:leader="dot" w:pos="9298"/>
        </w:tabs>
        <w:autoSpaceDE w:val="0"/>
        <w:autoSpaceDN w:val="0"/>
        <w:ind w:firstLine="420" w:firstLineChars="200"/>
        <w:rPr>
          <w:kern w:val="0"/>
          <w:szCs w:val="21"/>
        </w:rPr>
      </w:pPr>
      <w:bookmarkStart w:id="34" w:name="OLE_LINK3"/>
      <w:r>
        <w:rPr>
          <w:rFonts w:hint="eastAsia"/>
          <w:kern w:val="0"/>
          <w:szCs w:val="21"/>
          <w:highlight w:val="yellow"/>
          <w:rPrChange w:id="20" w:author="Administrator" w:date="2025-09-08T14:10:00Z">
            <w:rPr>
              <w:rFonts w:hint="eastAsia"/>
              <w:kern w:val="0"/>
              <w:szCs w:val="21"/>
            </w:rPr>
          </w:rPrChange>
        </w:rPr>
        <w:t>JY/T 0583</w:t>
      </w:r>
      <w:bookmarkEnd w:id="34"/>
      <w:r>
        <w:rPr>
          <w:rFonts w:hint="eastAsia"/>
          <w:kern w:val="0"/>
          <w:szCs w:val="21"/>
          <w:highlight w:val="yellow"/>
          <w:rPrChange w:id="21" w:author="Administrator" w:date="2025-09-08T14:10:00Z">
            <w:rPr>
              <w:rFonts w:hint="eastAsia"/>
              <w:kern w:val="0"/>
              <w:szCs w:val="21"/>
            </w:rPr>
          </w:rPrChange>
        </w:rPr>
        <w:t xml:space="preserve"> </w:t>
      </w:r>
      <w:r>
        <w:rPr>
          <w:rFonts w:hint="eastAsia"/>
          <w:kern w:val="0"/>
          <w:szCs w:val="21"/>
          <w:highlight w:val="yellow"/>
          <w:rPrChange w:id="22" w:author="Administrator" w:date="2025-09-08T14:10:00Z">
            <w:rPr>
              <w:rFonts w:hint="eastAsia"/>
              <w:kern w:val="0"/>
              <w:szCs w:val="21"/>
            </w:rPr>
          </w:rPrChange>
        </w:rPr>
        <w:t>聚焦离子束系统分析方法通则</w:t>
      </w:r>
    </w:p>
    <w:p>
      <w:pPr>
        <w:widowControl/>
        <w:tabs>
          <w:tab w:val="center" w:pos="4201"/>
          <w:tab w:val="right" w:leader="dot" w:pos="9298"/>
        </w:tabs>
        <w:autoSpaceDE w:val="0"/>
        <w:autoSpaceDN w:val="0"/>
        <w:ind w:firstLine="420" w:firstLineChars="200"/>
        <w:rPr>
          <w:kern w:val="0"/>
          <w:szCs w:val="21"/>
        </w:rPr>
      </w:pPr>
      <w:r>
        <w:rPr>
          <w:kern w:val="0"/>
          <w:szCs w:val="21"/>
        </w:rPr>
        <w:t>JY/T 0584</w:t>
      </w:r>
      <w:r>
        <w:rPr>
          <w:rFonts w:hint="eastAsia"/>
          <w:kern w:val="0"/>
          <w:szCs w:val="21"/>
        </w:rPr>
        <w:t xml:space="preserve"> </w:t>
      </w:r>
      <w:r>
        <w:rPr>
          <w:kern w:val="0"/>
          <w:szCs w:val="21"/>
        </w:rPr>
        <w:t>扫描电子显微镜分析方法通则</w:t>
      </w:r>
      <w:bookmarkEnd w:id="32"/>
    </w:p>
    <w:p>
      <w:pPr>
        <w:pStyle w:val="53"/>
        <w:spacing w:before="312" w:after="312"/>
      </w:pPr>
      <w:bookmarkStart w:id="35" w:name="_Toc202216375"/>
      <w:r>
        <w:t>术语和定义</w:t>
      </w:r>
      <w:bookmarkEnd w:id="35"/>
    </w:p>
    <w:p>
      <w:pPr>
        <w:pStyle w:val="31"/>
        <w:rPr>
          <w:rFonts w:ascii="Times New Roman"/>
        </w:rPr>
      </w:pPr>
      <w:r>
        <w:rPr>
          <w:rFonts w:ascii="Times New Roman"/>
        </w:rPr>
        <w:t>GB/T 10123</w:t>
      </w:r>
      <w:r>
        <w:rPr>
          <w:rFonts w:hint="eastAsia" w:ascii="Times New Roman"/>
        </w:rPr>
        <w:t>和GB/T 38430界定的以及下列术语和定义适用于本文件。</w:t>
      </w:r>
    </w:p>
    <w:p>
      <w:pPr>
        <w:pStyle w:val="50"/>
        <w:spacing w:before="156" w:after="156"/>
        <w:rPr>
          <w:ins w:id="23" w:author="Administrator" w:date="2025-09-08T14:10:00Z"/>
        </w:rPr>
      </w:pPr>
    </w:p>
    <w:p>
      <w:pPr>
        <w:pStyle w:val="50"/>
        <w:numPr>
          <w:ilvl w:val="0"/>
          <w:numId w:val="0"/>
        </w:numPr>
        <w:spacing w:before="156" w:after="156"/>
        <w:pPrChange w:id="24" w:author="Administrator" w:date="2025-09-08T14:10:00Z">
          <w:pPr>
            <w:pStyle w:val="50"/>
            <w:spacing w:before="156" w:after="156"/>
          </w:pPr>
        </w:pPrChange>
      </w:pPr>
      <w:r>
        <w:t>剥离</w:t>
      </w:r>
      <w:ins w:id="25" w:author="Administrator" w:date="2025-09-08T14:11:00Z">
        <w:r>
          <w:rPr>
            <w:rFonts w:hint="eastAsia"/>
          </w:rPr>
          <w:t xml:space="preserve"> </w:t>
        </w:r>
      </w:ins>
      <w:r>
        <w:t xml:space="preserve"> </w:t>
      </w:r>
      <w:r>
        <w:rPr>
          <w:rFonts w:ascii="Times New Roman"/>
          <w:b/>
          <w:rPrChange w:id="26" w:author="Administrator" w:date="2025-09-08T14:11:00Z">
            <w:rPr>
              <w:rFonts w:ascii="Times New Roman"/>
            </w:rPr>
          </w:rPrChange>
        </w:rPr>
        <w:t>delamination</w:t>
      </w:r>
    </w:p>
    <w:p>
      <w:pPr>
        <w:pStyle w:val="31"/>
        <w:ind w:firstLine="428"/>
        <w:rPr>
          <w:rFonts w:ascii="Times New Roman"/>
          <w:spacing w:val="2"/>
          <w:szCs w:val="21"/>
        </w:rPr>
      </w:pPr>
      <w:r>
        <w:rPr>
          <w:rFonts w:ascii="Times New Roman"/>
          <w:spacing w:val="2"/>
          <w:szCs w:val="21"/>
        </w:rPr>
        <w:t>试样表面氧化膜由于内应力或者黏附性下降等原因发生剥落</w:t>
      </w:r>
      <w:r>
        <w:rPr>
          <w:rFonts w:hint="eastAsia" w:ascii="Times New Roman"/>
          <w:spacing w:val="2"/>
          <w:szCs w:val="21"/>
        </w:rPr>
        <w:t>的现象</w:t>
      </w:r>
      <w:r>
        <w:rPr>
          <w:rFonts w:ascii="Times New Roman"/>
          <w:spacing w:val="2"/>
          <w:szCs w:val="21"/>
        </w:rPr>
        <w:t>。</w:t>
      </w:r>
    </w:p>
    <w:p>
      <w:pPr>
        <w:pStyle w:val="50"/>
        <w:spacing w:before="156" w:after="156"/>
        <w:rPr>
          <w:ins w:id="27" w:author="Administrator" w:date="2025-09-08T14:11:00Z"/>
        </w:rPr>
      </w:pPr>
      <w:bookmarkStart w:id="36" w:name="_Hlk196331721"/>
    </w:p>
    <w:p>
      <w:pPr>
        <w:pStyle w:val="50"/>
        <w:numPr>
          <w:ilvl w:val="0"/>
          <w:numId w:val="0"/>
        </w:numPr>
        <w:spacing w:before="156" w:after="156"/>
        <w:pPrChange w:id="28" w:author="Administrator" w:date="2025-09-08T14:11:00Z">
          <w:pPr>
            <w:pStyle w:val="50"/>
            <w:spacing w:before="156" w:after="156"/>
          </w:pPr>
        </w:pPrChange>
      </w:pPr>
      <w:r>
        <w:t>无定形</w:t>
      </w:r>
      <w:r>
        <w:rPr>
          <w:rFonts w:hint="eastAsia" w:ascii="Times New Roman"/>
        </w:rPr>
        <w:t>碳</w:t>
      </w:r>
      <w:r>
        <w:t>层</w:t>
      </w:r>
      <w:ins w:id="29" w:author="Administrator" w:date="2025-09-08T14:11:00Z">
        <w:r>
          <w:rPr>
            <w:rFonts w:hint="eastAsia"/>
          </w:rPr>
          <w:t xml:space="preserve"> </w:t>
        </w:r>
      </w:ins>
      <w:r>
        <w:rPr>
          <w:rFonts w:hint="eastAsia"/>
        </w:rPr>
        <w:t xml:space="preserve"> </w:t>
      </w:r>
      <w:r>
        <w:rPr>
          <w:rFonts w:ascii="Times New Roman"/>
          <w:b/>
          <w:rPrChange w:id="30" w:author="Administrator" w:date="2025-09-08T14:11:00Z">
            <w:rPr>
              <w:rFonts w:ascii="Times New Roman"/>
            </w:rPr>
          </w:rPrChange>
        </w:rPr>
        <w:t>amorphous carbon layer</w:t>
      </w:r>
    </w:p>
    <w:bookmarkEnd w:id="36"/>
    <w:p>
      <w:pPr>
        <w:pStyle w:val="31"/>
        <w:ind w:firstLine="428"/>
        <w:rPr>
          <w:rFonts w:ascii="Times New Roman"/>
          <w:spacing w:val="2"/>
          <w:szCs w:val="21"/>
        </w:rPr>
      </w:pPr>
      <w:r>
        <w:rPr>
          <w:rFonts w:hint="eastAsia" w:ascii="Times New Roman"/>
          <w:spacing w:val="2"/>
          <w:szCs w:val="21"/>
        </w:rPr>
        <w:t>试验过程中，</w:t>
      </w:r>
      <w:r>
        <w:rPr>
          <w:rFonts w:ascii="Times New Roman"/>
          <w:spacing w:val="2"/>
          <w:szCs w:val="21"/>
        </w:rPr>
        <w:t>氧化膜和基体界面处</w:t>
      </w:r>
      <w:r>
        <w:rPr>
          <w:rFonts w:hint="eastAsia" w:ascii="Times New Roman"/>
          <w:spacing w:val="2"/>
          <w:szCs w:val="21"/>
        </w:rPr>
        <w:t>因</w:t>
      </w:r>
      <w:r>
        <w:rPr>
          <w:rFonts w:ascii="Times New Roman"/>
          <w:spacing w:val="2"/>
          <w:szCs w:val="21"/>
        </w:rPr>
        <w:t>发生反应，导致大量</w:t>
      </w:r>
      <w:r>
        <w:rPr>
          <w:rFonts w:hint="eastAsia" w:ascii="Times New Roman"/>
          <w:spacing w:val="2"/>
          <w:szCs w:val="21"/>
        </w:rPr>
        <w:t>碳聚集</w:t>
      </w:r>
      <w:r>
        <w:rPr>
          <w:rFonts w:ascii="Times New Roman"/>
          <w:spacing w:val="2"/>
          <w:szCs w:val="21"/>
        </w:rPr>
        <w:t>，形成</w:t>
      </w:r>
      <w:r>
        <w:rPr>
          <w:rFonts w:hint="eastAsia" w:ascii="Times New Roman"/>
          <w:spacing w:val="2"/>
          <w:szCs w:val="21"/>
        </w:rPr>
        <w:t>不具备晶体结构的</w:t>
      </w:r>
      <w:r>
        <w:rPr>
          <w:rFonts w:ascii="Times New Roman"/>
          <w:spacing w:val="2"/>
          <w:szCs w:val="21"/>
        </w:rPr>
        <w:t>无定形</w:t>
      </w:r>
      <w:r>
        <w:rPr>
          <w:rFonts w:hint="eastAsia" w:ascii="Times New Roman"/>
          <w:spacing w:val="2"/>
          <w:szCs w:val="21"/>
        </w:rPr>
        <w:t>碳</w:t>
      </w:r>
      <w:r>
        <w:rPr>
          <w:rFonts w:ascii="Times New Roman"/>
          <w:spacing w:val="2"/>
          <w:szCs w:val="21"/>
        </w:rPr>
        <w:t>层。</w:t>
      </w:r>
    </w:p>
    <w:p>
      <w:pPr>
        <w:pStyle w:val="50"/>
        <w:spacing w:before="156" w:after="156"/>
        <w:rPr>
          <w:ins w:id="31" w:author="Administrator" w:date="2025-09-08T14:11:00Z"/>
        </w:rPr>
      </w:pPr>
    </w:p>
    <w:p>
      <w:pPr>
        <w:pStyle w:val="50"/>
        <w:numPr>
          <w:ilvl w:val="0"/>
          <w:numId w:val="0"/>
        </w:numPr>
        <w:spacing w:before="156" w:after="156"/>
        <w:pPrChange w:id="32" w:author="Administrator" w:date="2025-09-08T14:11:00Z">
          <w:pPr>
            <w:pStyle w:val="50"/>
            <w:spacing w:before="156" w:after="156"/>
          </w:pPr>
        </w:pPrChange>
      </w:pPr>
      <w:r>
        <w:t xml:space="preserve">渗碳 </w:t>
      </w:r>
      <w:r>
        <w:rPr>
          <w:rFonts w:hint="eastAsia" w:ascii="Times New Roman"/>
        </w:rPr>
        <w:t xml:space="preserve"> </w:t>
      </w:r>
      <w:r>
        <w:rPr>
          <w:rFonts w:hint="eastAsia" w:ascii="Times New Roman"/>
          <w:b/>
          <w:rPrChange w:id="33" w:author="Administrator" w:date="2025-09-08T14:11:00Z">
            <w:rPr>
              <w:rFonts w:hint="eastAsia" w:ascii="Times New Roman"/>
            </w:rPr>
          </w:rPrChange>
        </w:rPr>
        <w:t>c</w:t>
      </w:r>
      <w:r>
        <w:rPr>
          <w:rFonts w:ascii="Times New Roman"/>
          <w:b/>
          <w:rPrChange w:id="34" w:author="Administrator" w:date="2025-09-08T14:11:00Z">
            <w:rPr>
              <w:rFonts w:ascii="Times New Roman"/>
            </w:rPr>
          </w:rPrChange>
        </w:rPr>
        <w:t>arburization</w:t>
      </w:r>
    </w:p>
    <w:p>
      <w:pPr>
        <w:pStyle w:val="31"/>
        <w:ind w:firstLine="428"/>
        <w:rPr>
          <w:rFonts w:ascii="Times New Roman"/>
          <w:spacing w:val="2"/>
          <w:szCs w:val="21"/>
        </w:rPr>
      </w:pPr>
      <w:r>
        <w:rPr>
          <w:rFonts w:hint="eastAsia" w:ascii="Times New Roman"/>
          <w:spacing w:val="2"/>
          <w:szCs w:val="21"/>
        </w:rPr>
        <w:t>在</w:t>
      </w:r>
      <w:r>
        <w:rPr>
          <w:rFonts w:ascii="Times New Roman"/>
          <w:spacing w:val="2"/>
          <w:szCs w:val="21"/>
        </w:rPr>
        <w:t>扩散驱动力（化学势梯度）的作用</w:t>
      </w:r>
      <w:r>
        <w:rPr>
          <w:rFonts w:hint="eastAsia" w:ascii="Times New Roman"/>
          <w:spacing w:val="2"/>
          <w:szCs w:val="21"/>
        </w:rPr>
        <w:t>下</w:t>
      </w:r>
      <w:r>
        <w:rPr>
          <w:rFonts w:ascii="Times New Roman"/>
          <w:spacing w:val="2"/>
          <w:szCs w:val="21"/>
        </w:rPr>
        <w:t>，氧化膜和基体界面处</w:t>
      </w:r>
      <w:r>
        <w:rPr>
          <w:rFonts w:hint="eastAsia" w:ascii="Times New Roman"/>
          <w:spacing w:val="2"/>
          <w:szCs w:val="21"/>
        </w:rPr>
        <w:t>聚集</w:t>
      </w:r>
      <w:r>
        <w:rPr>
          <w:rFonts w:ascii="Times New Roman"/>
          <w:spacing w:val="2"/>
          <w:szCs w:val="21"/>
        </w:rPr>
        <w:t>的</w:t>
      </w:r>
      <w:r>
        <w:rPr>
          <w:rFonts w:hint="eastAsia" w:ascii="Times New Roman"/>
          <w:spacing w:val="2"/>
          <w:szCs w:val="21"/>
        </w:rPr>
        <w:t>碳</w:t>
      </w:r>
      <w:r>
        <w:rPr>
          <w:rFonts w:ascii="Times New Roman"/>
          <w:spacing w:val="2"/>
          <w:szCs w:val="21"/>
        </w:rPr>
        <w:t>向基体</w:t>
      </w:r>
      <w:r>
        <w:rPr>
          <w:rFonts w:hint="eastAsia" w:ascii="Times New Roman"/>
          <w:spacing w:val="2"/>
          <w:szCs w:val="21"/>
        </w:rPr>
        <w:t>内扩散的现象</w:t>
      </w:r>
      <w:r>
        <w:rPr>
          <w:rFonts w:ascii="Times New Roman"/>
          <w:spacing w:val="2"/>
          <w:szCs w:val="21"/>
        </w:rPr>
        <w:t>。</w:t>
      </w:r>
    </w:p>
    <w:p>
      <w:pPr>
        <w:pStyle w:val="53"/>
        <w:spacing w:before="312" w:after="312"/>
      </w:pPr>
      <w:bookmarkStart w:id="37" w:name="_Toc202216376"/>
      <w:r>
        <w:t>试验</w:t>
      </w:r>
      <w:r>
        <w:rPr>
          <w:rFonts w:hint="eastAsia"/>
        </w:rPr>
        <w:t>仪器与</w:t>
      </w:r>
      <w:r>
        <w:t>设备</w:t>
      </w:r>
      <w:bookmarkEnd w:id="37"/>
    </w:p>
    <w:p>
      <w:pPr>
        <w:pStyle w:val="50"/>
        <w:spacing w:before="156" w:after="156"/>
      </w:pPr>
      <w:r>
        <w:rPr>
          <w:rFonts w:hint="eastAsia"/>
        </w:rPr>
        <w:t>高压釜</w:t>
      </w:r>
    </w:p>
    <w:p>
      <w:pPr>
        <w:pStyle w:val="71"/>
        <w:jc w:val="both"/>
        <w:rPr>
          <w:rFonts w:ascii="Times New Roman"/>
        </w:rPr>
      </w:pPr>
      <w:r>
        <w:rPr>
          <w:rFonts w:hint="eastAsia" w:ascii="Times New Roman"/>
        </w:rPr>
        <w:t>高压釜</w:t>
      </w:r>
      <w:r>
        <w:rPr>
          <w:rFonts w:ascii="Times New Roman"/>
        </w:rPr>
        <w:t>应</w:t>
      </w:r>
      <w:r>
        <w:rPr>
          <w:rFonts w:hint="eastAsia" w:ascii="Times New Roman"/>
        </w:rPr>
        <w:t>为</w:t>
      </w:r>
      <w:r>
        <w:rPr>
          <w:rFonts w:ascii="Times New Roman"/>
        </w:rPr>
        <w:t>能够模拟</w:t>
      </w:r>
      <w:r>
        <w:rPr>
          <w:rFonts w:hint="eastAsia" w:ascii="Times New Roman"/>
        </w:rPr>
        <w:t>核用</w:t>
      </w:r>
      <w:r>
        <w:rPr>
          <w:rFonts w:ascii="Times New Roman"/>
        </w:rPr>
        <w:t>超临界二氧化碳布雷顿循环</w:t>
      </w:r>
      <w:r>
        <w:rPr>
          <w:rFonts w:hint="eastAsia" w:ascii="Times New Roman"/>
        </w:rPr>
        <w:t>系统</w:t>
      </w:r>
      <w:r>
        <w:rPr>
          <w:rFonts w:ascii="Times New Roman"/>
        </w:rPr>
        <w:t>运行环境的</w:t>
      </w:r>
      <w:r>
        <w:rPr>
          <w:rFonts w:hint="eastAsia" w:ascii="Times New Roman"/>
        </w:rPr>
        <w:t>耐</w:t>
      </w:r>
      <w:r>
        <w:rPr>
          <w:rFonts w:ascii="Times New Roman"/>
        </w:rPr>
        <w:t>高温高压反应釜</w:t>
      </w:r>
      <w:r>
        <w:rPr>
          <w:rFonts w:hint="eastAsia" w:ascii="Times New Roman"/>
        </w:rPr>
        <w:t>。</w:t>
      </w:r>
    </w:p>
    <w:p>
      <w:pPr>
        <w:pStyle w:val="71"/>
        <w:jc w:val="both"/>
        <w:rPr>
          <w:rFonts w:ascii="Times New Roman"/>
        </w:rPr>
      </w:pPr>
      <w:r>
        <w:rPr>
          <w:rFonts w:hint="eastAsia" w:ascii="Times New Roman"/>
        </w:rPr>
        <w:t>高压釜釜体、釜盖及釜内构件的</w:t>
      </w:r>
      <w:r>
        <w:rPr>
          <w:rFonts w:hint="eastAsia" w:ascii="Times New Roman" w:cs="宋体"/>
          <w:color w:val="000000"/>
          <w:lang w:bidi="ar"/>
        </w:rPr>
        <w:t>材料应与试验介质相容，</w:t>
      </w:r>
      <w:del w:id="35" w:author="Administrator" w:date="2025-09-08T14:15:00Z">
        <w:r>
          <w:rPr>
            <w:rFonts w:hint="eastAsia" w:ascii="Times New Roman" w:cs="宋体"/>
            <w:color w:val="000000"/>
            <w:lang w:bidi="ar"/>
          </w:rPr>
          <w:delText>推荐</w:delText>
        </w:r>
      </w:del>
      <w:ins w:id="36" w:author="Administrator" w:date="2025-09-08T14:15:00Z">
        <w:r>
          <w:rPr>
            <w:rFonts w:hint="eastAsia" w:ascii="Times New Roman" w:cs="宋体"/>
            <w:color w:val="000000"/>
            <w:lang w:bidi="ar"/>
          </w:rPr>
          <w:t>宜</w:t>
        </w:r>
      </w:ins>
      <w:r>
        <w:rPr>
          <w:rFonts w:hint="eastAsia" w:ascii="Times New Roman"/>
        </w:rPr>
        <w:t>采用</w:t>
      </w:r>
      <w:r>
        <w:rPr>
          <w:rFonts w:hint="eastAsia" w:ascii="Times New Roman" w:cs="宋体"/>
          <w:color w:val="000000"/>
          <w:lang w:bidi="ar"/>
        </w:rPr>
        <w:t>镍基合金等耐蚀合金（如625合金等）制造。釜体一般为整体，特殊情况下也可</w:t>
      </w:r>
      <w:del w:id="37" w:author="Administrator" w:date="2025-09-08T14:15:00Z">
        <w:r>
          <w:rPr>
            <w:rFonts w:hint="eastAsia" w:ascii="Times New Roman" w:cs="宋体"/>
            <w:color w:val="000000"/>
            <w:lang w:bidi="ar"/>
          </w:rPr>
          <w:delText>允许</w:delText>
        </w:r>
      </w:del>
      <w:r>
        <w:rPr>
          <w:rFonts w:hint="eastAsia" w:ascii="Times New Roman" w:cs="宋体"/>
          <w:color w:val="000000"/>
          <w:lang w:bidi="ar"/>
        </w:rPr>
        <w:t>施焊但必须进行探伤</w:t>
      </w:r>
      <w:r>
        <w:rPr>
          <w:rFonts w:hint="eastAsia" w:ascii="Times New Roman"/>
        </w:rPr>
        <w:t>。</w:t>
      </w:r>
    </w:p>
    <w:p>
      <w:pPr>
        <w:pStyle w:val="71"/>
        <w:jc w:val="both"/>
        <w:rPr>
          <w:rFonts w:ascii="Times New Roman"/>
        </w:rPr>
      </w:pPr>
      <w:r>
        <w:rPr>
          <w:rFonts w:hint="eastAsia" w:ascii="Times New Roman" w:cs="宋体"/>
          <w:color w:val="000000"/>
          <w:lang w:bidi="ar"/>
        </w:rPr>
        <w:t>釜体与釜盖之间及釜上引出的各测试孔均应具有良好的密封性能，在试验过程中不</w:t>
      </w:r>
      <w:del w:id="38" w:author="Administrator" w:date="2025-09-08T14:17:00Z">
        <w:r>
          <w:rPr>
            <w:rFonts w:hint="eastAsia" w:ascii="Times New Roman" w:cs="宋体"/>
            <w:color w:val="000000"/>
            <w:lang w:bidi="ar"/>
          </w:rPr>
          <w:delText>允许</w:delText>
        </w:r>
      </w:del>
      <w:ins w:id="39" w:author="Administrator" w:date="2025-09-08T14:17:00Z">
        <w:r>
          <w:rPr>
            <w:rFonts w:hint="eastAsia" w:ascii="Times New Roman" w:cs="宋体"/>
            <w:color w:val="000000"/>
            <w:lang w:bidi="ar"/>
          </w:rPr>
          <w:t>应</w:t>
        </w:r>
      </w:ins>
      <w:r>
        <w:rPr>
          <w:rFonts w:hint="eastAsia" w:ascii="Times New Roman" w:cs="宋体"/>
          <w:color w:val="000000"/>
          <w:lang w:bidi="ar"/>
        </w:rPr>
        <w:t>有泄漏现象。</w:t>
      </w:r>
    </w:p>
    <w:p>
      <w:pPr>
        <w:pStyle w:val="71"/>
        <w:jc w:val="both"/>
        <w:rPr>
          <w:rFonts w:ascii="Times New Roman"/>
        </w:rPr>
      </w:pPr>
      <w:r>
        <w:rPr>
          <w:rFonts w:hint="eastAsia" w:ascii="Times New Roman" w:cs="宋体"/>
          <w:color w:val="000000"/>
          <w:lang w:bidi="ar"/>
        </w:rPr>
        <w:t>高压釜</w:t>
      </w:r>
      <w:del w:id="40" w:author="Administrator" w:date="2025-09-08T14:18:00Z">
        <w:r>
          <w:rPr>
            <w:rFonts w:hint="eastAsia" w:ascii="Times New Roman" w:cs="宋体"/>
            <w:color w:val="000000"/>
            <w:lang w:bidi="ar"/>
          </w:rPr>
          <w:delText>必须</w:delText>
        </w:r>
      </w:del>
      <w:ins w:id="41" w:author="Administrator" w:date="2025-09-08T14:18:00Z">
        <w:r>
          <w:rPr>
            <w:rFonts w:hint="eastAsia" w:ascii="Times New Roman" w:cs="宋体"/>
            <w:color w:val="000000"/>
            <w:lang w:bidi="ar"/>
          </w:rPr>
          <w:t>应</w:t>
        </w:r>
      </w:ins>
      <w:r>
        <w:rPr>
          <w:rFonts w:hint="eastAsia" w:ascii="Times New Roman" w:cs="宋体"/>
          <w:color w:val="000000"/>
          <w:lang w:bidi="ar"/>
        </w:rPr>
        <w:t>设有安全保护装置，并定期检查安全保护装置以保证其可靠性。</w:t>
      </w:r>
    </w:p>
    <w:p>
      <w:pPr>
        <w:pStyle w:val="71"/>
        <w:jc w:val="both"/>
        <w:rPr>
          <w:rFonts w:ascii="Times New Roman"/>
        </w:rPr>
      </w:pPr>
      <w:r>
        <w:rPr>
          <w:rFonts w:hint="eastAsia" w:ascii="Times New Roman"/>
        </w:rPr>
        <w:t>高压釜釜体、釜盖等高温承压构件应依据</w:t>
      </w:r>
      <w:r>
        <w:rPr>
          <w:rFonts w:ascii="Times New Roman"/>
        </w:rPr>
        <w:t>GB/T 150.4</w:t>
      </w:r>
      <w:r>
        <w:rPr>
          <w:rFonts w:hint="eastAsia" w:ascii="Times New Roman"/>
        </w:rPr>
        <w:t>进行制造、无损检测和验收，非依据</w:t>
      </w:r>
      <w:r>
        <w:rPr>
          <w:rFonts w:ascii="Times New Roman"/>
        </w:rPr>
        <w:t>GB/T 150.4</w:t>
      </w:r>
      <w:r>
        <w:rPr>
          <w:rFonts w:hint="eastAsia" w:ascii="Times New Roman"/>
        </w:rPr>
        <w:t>制造的高压釜及釜盖，应按此标准要求进行评估,</w:t>
      </w:r>
      <w:del w:id="42" w:author="Administrator" w:date="2025-09-08T14:18:00Z">
        <w:r>
          <w:rPr>
            <w:rFonts w:hint="eastAsia" w:ascii="Times New Roman"/>
          </w:rPr>
          <w:delText xml:space="preserve"> </w:delText>
        </w:r>
      </w:del>
      <w:r>
        <w:rPr>
          <w:rFonts w:hint="eastAsia" w:ascii="Times New Roman"/>
        </w:rPr>
        <w:t>经验收合格后方可使用。</w:t>
      </w:r>
    </w:p>
    <w:p>
      <w:pPr>
        <w:pStyle w:val="71"/>
        <w:jc w:val="both"/>
        <w:rPr>
          <w:rFonts w:ascii="Times New Roman"/>
        </w:rPr>
      </w:pPr>
      <w:r>
        <w:rPr>
          <w:rFonts w:hint="eastAsia" w:ascii="Times New Roman"/>
          <w:lang w:bidi="ar"/>
        </w:rPr>
        <w:t>本文件的附录</w:t>
      </w:r>
      <w:r>
        <w:rPr>
          <w:rFonts w:ascii="Times New Roman"/>
          <w:lang w:bidi="ar"/>
        </w:rPr>
        <w:t>A</w:t>
      </w:r>
      <w:r>
        <w:rPr>
          <w:rFonts w:hint="eastAsia" w:ascii="Times New Roman"/>
          <w:lang w:bidi="ar"/>
        </w:rPr>
        <w:t>给出了推荐的</w:t>
      </w:r>
      <w:r>
        <w:rPr>
          <w:rFonts w:hint="eastAsia" w:ascii="Times New Roman"/>
        </w:rPr>
        <w:t>核用超临界二氧化碳循环系统金属材料均匀腐蚀试验设备示意图。</w:t>
      </w:r>
    </w:p>
    <w:p>
      <w:pPr>
        <w:pStyle w:val="50"/>
        <w:spacing w:before="156" w:after="156"/>
      </w:pPr>
      <w:r>
        <w:rPr>
          <w:rFonts w:hint="eastAsia"/>
        </w:rPr>
        <w:t>加热及控温装置</w:t>
      </w:r>
    </w:p>
    <w:p>
      <w:pPr>
        <w:pStyle w:val="71"/>
        <w:rPr>
          <w:rFonts w:ascii="Times New Roman"/>
        </w:rPr>
      </w:pPr>
      <w:del w:id="43" w:author="Administrator" w:date="2025-09-08T14:19:00Z">
        <w:r>
          <w:rPr>
            <w:rFonts w:hint="eastAsia" w:ascii="Times New Roman"/>
          </w:rPr>
          <w:delText>推荐</w:delText>
        </w:r>
      </w:del>
      <w:ins w:id="44" w:author="Administrator" w:date="2025-09-08T14:19:00Z">
        <w:r>
          <w:rPr>
            <w:rFonts w:hint="eastAsia" w:ascii="Times New Roman"/>
          </w:rPr>
          <w:t>宜</w:t>
        </w:r>
      </w:ins>
      <w:r>
        <w:rPr>
          <w:rFonts w:hint="eastAsia" w:ascii="Times New Roman"/>
        </w:rPr>
        <w:t>采用电加热方式。</w:t>
      </w:r>
    </w:p>
    <w:p>
      <w:pPr>
        <w:pStyle w:val="71"/>
        <w:rPr>
          <w:rFonts w:ascii="Times New Roman"/>
        </w:rPr>
      </w:pPr>
      <w:r>
        <w:rPr>
          <w:rFonts w:hint="eastAsia" w:ascii="Times New Roman"/>
          <w:lang w:bidi="ar"/>
        </w:rPr>
        <w:t>加热及控温装置应满足试验要求的升、降温速率，在试验温度下能长期保温。</w:t>
      </w:r>
    </w:p>
    <w:p>
      <w:pPr>
        <w:pStyle w:val="71"/>
        <w:tabs>
          <w:tab w:val="center" w:pos="4201"/>
          <w:tab w:val="right" w:leader="dot" w:pos="9298"/>
        </w:tabs>
      </w:pPr>
      <w:r>
        <w:rPr>
          <w:rFonts w:hint="eastAsia" w:ascii="Times New Roman"/>
        </w:rPr>
        <w:t>高压釜内均温区（试样放置区域）不同位置应设置多个热电偶，均温区温度偏差不宜高于</w:t>
      </w:r>
      <w:r>
        <w:rPr>
          <w:rFonts w:ascii="Times New Roman"/>
        </w:rPr>
        <w:t>3</w:t>
      </w:r>
      <w:r>
        <w:rPr>
          <w:rFonts w:hint="eastAsia" w:ascii="Times New Roman"/>
        </w:rPr>
        <w:t xml:space="preserve"> </w:t>
      </w:r>
      <w:r>
        <w:rPr>
          <w:rFonts w:ascii="Times New Roman"/>
        </w:rPr>
        <w:t>℃</w:t>
      </w:r>
      <w:r>
        <w:rPr>
          <w:rFonts w:hint="eastAsia" w:ascii="Times New Roman"/>
        </w:rPr>
        <w:t>。</w:t>
      </w:r>
    </w:p>
    <w:p>
      <w:pPr>
        <w:pStyle w:val="71"/>
        <w:tabs>
          <w:tab w:val="center" w:pos="4201"/>
          <w:tab w:val="right" w:leader="dot" w:pos="9298"/>
        </w:tabs>
      </w:pPr>
      <w:r>
        <w:rPr>
          <w:rFonts w:hint="eastAsia" w:ascii="Times New Roman"/>
        </w:rPr>
        <w:t>为尽量保持高压釜内温度的均匀性，推荐在高压釜体前（或上）、中、后（或下）段分别设置独立的加热及控温装置</w:t>
      </w:r>
      <w:r>
        <w:rPr>
          <w:rFonts w:hint="eastAsia"/>
        </w:rPr>
        <w:t>。</w:t>
      </w:r>
    </w:p>
    <w:p>
      <w:pPr>
        <w:pStyle w:val="71"/>
      </w:pPr>
      <w:r>
        <w:rPr>
          <w:rFonts w:hint="eastAsia" w:ascii="Times New Roman"/>
        </w:rPr>
        <w:t>为提高加热效率和更加精确控制高压釜内温度的均匀性，宜在高压釜前设置预热器。</w:t>
      </w:r>
    </w:p>
    <w:p>
      <w:pPr>
        <w:pStyle w:val="71"/>
      </w:pPr>
      <w:r>
        <w:rPr>
          <w:rFonts w:hint="eastAsia"/>
        </w:rPr>
        <w:t>控温精度：</w:t>
      </w:r>
      <w:r>
        <w:rPr>
          <w:rFonts w:ascii="Times New Roman"/>
        </w:rPr>
        <w:t>± 2 ℃</w:t>
      </w:r>
      <w:r>
        <w:rPr>
          <w:rFonts w:hint="eastAsia" w:ascii="Times New Roman"/>
        </w:rPr>
        <w:t>。</w:t>
      </w:r>
    </w:p>
    <w:p>
      <w:pPr>
        <w:pStyle w:val="50"/>
        <w:spacing w:before="156" w:after="156"/>
      </w:pPr>
      <w:r>
        <w:rPr>
          <w:rFonts w:hint="eastAsia"/>
        </w:rPr>
        <w:t>压力控制</w:t>
      </w:r>
    </w:p>
    <w:p>
      <w:pPr>
        <w:pStyle w:val="71"/>
      </w:pPr>
      <w:r>
        <w:rPr>
          <w:rFonts w:hint="eastAsia"/>
        </w:rPr>
        <w:t>装置应包括可调控二氧化碳介质</w:t>
      </w:r>
      <w:r>
        <w:t>流量的</w:t>
      </w:r>
      <w:r>
        <w:rPr>
          <w:rFonts w:hint="eastAsia" w:ascii="Times New Roman"/>
        </w:rPr>
        <w:t>超临界流体泵</w:t>
      </w:r>
      <w:r>
        <w:t>，用于对</w:t>
      </w:r>
      <w:r>
        <w:rPr>
          <w:rFonts w:hint="eastAsia"/>
        </w:rPr>
        <w:t>介质</w:t>
      </w:r>
      <w:r>
        <w:t>进行增压。</w:t>
      </w:r>
    </w:p>
    <w:p>
      <w:pPr>
        <w:pStyle w:val="71"/>
        <w:rPr>
          <w:rFonts w:ascii="Times New Roman"/>
        </w:rPr>
      </w:pPr>
      <w:r>
        <w:rPr>
          <w:rFonts w:hint="eastAsia" w:ascii="Times New Roman"/>
        </w:rPr>
        <w:t>在高压釜出口端应设置带有电加热装置的背压阀，用于维持系统压力。</w:t>
      </w:r>
    </w:p>
    <w:p>
      <w:pPr>
        <w:pStyle w:val="71"/>
        <w:rPr>
          <w:rFonts w:ascii="Times New Roman"/>
        </w:rPr>
      </w:pPr>
      <w:r>
        <w:rPr>
          <w:rFonts w:hint="eastAsia"/>
        </w:rPr>
        <w:t>压力波动范围</w:t>
      </w:r>
      <w:ins w:id="45" w:author="Administrator" w:date="2025-09-08T14:21:00Z">
        <w:r>
          <w:rPr>
            <w:rFonts w:hint="eastAsia"/>
          </w:rPr>
          <w:t>应</w:t>
        </w:r>
      </w:ins>
      <w:r>
        <w:rPr>
          <w:rFonts w:hint="eastAsia"/>
        </w:rPr>
        <w:t>不大于</w:t>
      </w:r>
      <w:r>
        <w:rPr>
          <w:rFonts w:hint="eastAsia" w:ascii="Times New Roman"/>
        </w:rPr>
        <w:t>0.5 MPa。</w:t>
      </w:r>
    </w:p>
    <w:p>
      <w:pPr>
        <w:pStyle w:val="50"/>
        <w:spacing w:before="156" w:after="156"/>
      </w:pPr>
      <w:r>
        <w:rPr>
          <w:rFonts w:hint="eastAsia"/>
        </w:rPr>
        <w:t>试样支架</w:t>
      </w:r>
    </w:p>
    <w:p>
      <w:pPr>
        <w:pStyle w:val="71"/>
        <w:jc w:val="both"/>
        <w:rPr>
          <w:rFonts w:ascii="Times New Roman"/>
        </w:rPr>
      </w:pPr>
      <w:r>
        <w:rPr>
          <w:rFonts w:hint="eastAsia" w:ascii="Times New Roman"/>
        </w:rPr>
        <w:t>支架</w:t>
      </w:r>
      <w:del w:id="46" w:author="Administrator" w:date="2025-09-08T14:21:00Z">
        <w:r>
          <w:rPr>
            <w:rFonts w:hint="eastAsia" w:ascii="Times New Roman"/>
          </w:rPr>
          <w:delText>优先</w:delText>
        </w:r>
      </w:del>
      <w:ins w:id="47" w:author="Administrator" w:date="2025-09-08T14:21:00Z">
        <w:r>
          <w:rPr>
            <w:rFonts w:hint="eastAsia" w:ascii="Times New Roman"/>
          </w:rPr>
          <w:t>宜</w:t>
        </w:r>
      </w:ins>
      <w:r>
        <w:rPr>
          <w:rFonts w:hint="eastAsia" w:ascii="Times New Roman"/>
        </w:rPr>
        <w:t>选择不与试验介质发生反应的材料制备，也可选用镍基合金等具有与超临界二氧化</w:t>
      </w:r>
      <w:ins w:id="48" w:author="Administrator" w:date="2025-09-08T14:22:00Z">
        <w:r>
          <w:rPr>
            <w:rFonts w:hint="eastAsia" w:ascii="Times New Roman"/>
          </w:rPr>
          <w:t>碳</w:t>
        </w:r>
      </w:ins>
      <w:del w:id="49" w:author="Administrator" w:date="2025-09-08T14:22:00Z">
        <w:r>
          <w:rPr>
            <w:rFonts w:hint="eastAsia" w:ascii="Times New Roman"/>
            <w:highlight w:val="yellow"/>
            <w:rPrChange w:id="50" w:author="Administrator" w:date="2025-09-08T14:22:00Z">
              <w:rPr>
                <w:rFonts w:hint="eastAsia" w:ascii="Times New Roman"/>
              </w:rPr>
            </w:rPrChange>
          </w:rPr>
          <w:delText>具</w:delText>
        </w:r>
      </w:del>
      <w:del w:id="51" w:author="Administrator" w:date="2025-09-08T14:22:00Z">
        <w:r>
          <w:rPr>
            <w:rFonts w:hint="eastAsia" w:ascii="Times New Roman"/>
          </w:rPr>
          <w:delText>有</w:delText>
        </w:r>
      </w:del>
      <w:r>
        <w:rPr>
          <w:rFonts w:hint="eastAsia" w:ascii="Times New Roman"/>
        </w:rPr>
        <w:t>较好相容性的材料加工。</w:t>
      </w:r>
    </w:p>
    <w:p>
      <w:pPr>
        <w:pStyle w:val="71"/>
        <w:jc w:val="both"/>
        <w:rPr>
          <w:rFonts w:ascii="Times New Roman"/>
        </w:rPr>
      </w:pPr>
      <w:r>
        <w:rPr>
          <w:rFonts w:hint="eastAsia" w:ascii="Times New Roman"/>
        </w:rPr>
        <w:t>应对挂样方式进行设计，并依据挂样方式进行支架的设计，原则是尽可能减少试样与夹具的接触面积。</w:t>
      </w:r>
    </w:p>
    <w:p>
      <w:pPr>
        <w:pStyle w:val="71"/>
        <w:jc w:val="both"/>
        <w:rPr>
          <w:rFonts w:ascii="Times New Roman"/>
        </w:rPr>
      </w:pPr>
      <w:r>
        <w:rPr>
          <w:rFonts w:hint="eastAsia" w:ascii="Times New Roman"/>
        </w:rPr>
        <w:t>试样表面应充分暴露于超临界二氧化碳流体中，避免被夹具等釜内结构或者试样遮挡，同时试样放置方向应保证其与介质充分接触。</w:t>
      </w:r>
    </w:p>
    <w:p>
      <w:pPr>
        <w:pStyle w:val="71"/>
        <w:jc w:val="both"/>
        <w:rPr>
          <w:rFonts w:ascii="Times New Roman"/>
        </w:rPr>
      </w:pPr>
      <w:r>
        <w:rPr>
          <w:rFonts w:hint="eastAsia" w:ascii="Times New Roman"/>
        </w:rPr>
        <w:t>多个试样之间</w:t>
      </w:r>
      <w:del w:id="52" w:author="Administrator" w:date="2025-09-08T14:23:00Z">
        <w:r>
          <w:rPr>
            <w:rFonts w:hint="eastAsia" w:ascii="Times New Roman"/>
          </w:rPr>
          <w:delText>推荐</w:delText>
        </w:r>
      </w:del>
      <w:ins w:id="53" w:author="Administrator" w:date="2025-09-08T14:23:00Z">
        <w:r>
          <w:rPr>
            <w:rFonts w:hint="eastAsia" w:ascii="Times New Roman"/>
          </w:rPr>
          <w:t>宜</w:t>
        </w:r>
      </w:ins>
      <w:r>
        <w:rPr>
          <w:rFonts w:hint="eastAsia" w:ascii="Times New Roman"/>
        </w:rPr>
        <w:t>采用氧化铝或氧化锆陶瓷隔片进行分隔，隔片厚度宜为</w:t>
      </w:r>
      <w:r>
        <w:rPr>
          <w:rFonts w:ascii="Times New Roman"/>
        </w:rPr>
        <w:t>1.0~2.0</w:t>
      </w:r>
      <w:r>
        <w:rPr>
          <w:rFonts w:hint="eastAsia" w:ascii="Times New Roman"/>
        </w:rPr>
        <w:t xml:space="preserve"> </w:t>
      </w:r>
      <w:r>
        <w:rPr>
          <w:rFonts w:ascii="Times New Roman"/>
        </w:rPr>
        <w:t>mm</w:t>
      </w:r>
      <w:r>
        <w:rPr>
          <w:rFonts w:hint="eastAsia" w:ascii="Times New Roman"/>
        </w:rPr>
        <w:t>，在保证充分隔离试样的前提下，隔片与试样的接触面积应尽量小，从而确保各试样之间无接触且介质流通顺畅。</w:t>
      </w:r>
    </w:p>
    <w:p>
      <w:pPr>
        <w:pStyle w:val="71"/>
        <w:rPr>
          <w:rFonts w:ascii="Times New Roman"/>
        </w:rPr>
      </w:pPr>
      <w:r>
        <w:rPr>
          <w:rFonts w:hint="eastAsia"/>
          <w:lang w:bidi="ar"/>
        </w:rPr>
        <w:t>本文件的附录</w:t>
      </w:r>
      <w:del w:id="54" w:author="Administrator" w:date="2025-09-08T14:23:00Z">
        <w:r>
          <w:rPr>
            <w:rFonts w:hint="eastAsia"/>
            <w:lang w:bidi="ar"/>
          </w:rPr>
          <w:delText xml:space="preserve"> </w:delText>
        </w:r>
      </w:del>
      <w:r>
        <w:rPr>
          <w:rFonts w:hint="default" w:ascii="Times New Roman"/>
          <w:lang w:bidi="ar"/>
          <w:rPrChange w:id="55" w:author="Administrator" w:date="2025-09-08T14:23:00Z">
            <w:rPr>
              <w:rFonts w:hint="eastAsia"/>
              <w:lang w:bidi="ar"/>
            </w:rPr>
          </w:rPrChange>
        </w:rPr>
        <w:t>B</w:t>
      </w:r>
      <w:del w:id="56" w:author="Administrator" w:date="2025-09-08T14:23:00Z">
        <w:r>
          <w:rPr>
            <w:rFonts w:hint="eastAsia"/>
            <w:lang w:bidi="ar"/>
          </w:rPr>
          <w:delText xml:space="preserve"> </w:delText>
        </w:r>
      </w:del>
      <w:r>
        <w:rPr>
          <w:rFonts w:hint="eastAsia"/>
          <w:lang w:bidi="ar"/>
        </w:rPr>
        <w:t>给出了推荐的</w:t>
      </w:r>
      <w:r>
        <w:rPr>
          <w:rFonts w:hint="eastAsia"/>
        </w:rPr>
        <w:t>试样支架及试样悬挂示意图</w:t>
      </w:r>
      <w:r>
        <w:rPr>
          <w:rFonts w:hint="eastAsia" w:ascii="Times New Roman"/>
        </w:rPr>
        <w:t>。</w:t>
      </w:r>
    </w:p>
    <w:p>
      <w:pPr>
        <w:pStyle w:val="50"/>
        <w:spacing w:before="156" w:after="156"/>
      </w:pPr>
      <w:r>
        <w:t>气体供应</w:t>
      </w:r>
    </w:p>
    <w:p>
      <w:pPr>
        <w:pStyle w:val="71"/>
        <w:rPr>
          <w:rFonts w:ascii="Times New Roman"/>
        </w:rPr>
      </w:pPr>
      <w:bookmarkStart w:id="38" w:name="OLE_LINK1"/>
      <w:r>
        <w:rPr>
          <w:rFonts w:hint="eastAsia" w:ascii="Times New Roman"/>
        </w:rPr>
        <w:t>试验设备可采用气瓶供气或其他方式供气。</w:t>
      </w:r>
    </w:p>
    <w:p>
      <w:pPr>
        <w:pStyle w:val="71"/>
        <w:jc w:val="both"/>
        <w:rPr>
          <w:rFonts w:ascii="Times New Roman"/>
        </w:rPr>
      </w:pPr>
      <w:r>
        <w:rPr>
          <w:rFonts w:hint="eastAsia" w:ascii="Times New Roman"/>
        </w:rPr>
        <w:t>气体可</w:t>
      </w:r>
      <w:del w:id="57" w:author="Administrator" w:date="2025-09-08T14:23:00Z">
        <w:r>
          <w:rPr>
            <w:rFonts w:hint="eastAsia" w:ascii="Times New Roman"/>
          </w:rPr>
          <w:delText>以是</w:delText>
        </w:r>
      </w:del>
      <w:ins w:id="58" w:author="Administrator" w:date="2025-09-08T14:23:00Z">
        <w:r>
          <w:rPr>
            <w:rFonts w:hint="eastAsia" w:ascii="Times New Roman"/>
          </w:rPr>
          <w:t>采用</w:t>
        </w:r>
      </w:ins>
      <w:r>
        <w:rPr>
          <w:rFonts w:hint="eastAsia" w:ascii="Times New Roman"/>
        </w:rPr>
        <w:t>高纯二氧化碳，也可</w:t>
      </w:r>
      <w:del w:id="59" w:author="Administrator" w:date="2025-09-08T14:23:00Z">
        <w:r>
          <w:rPr>
            <w:rFonts w:hint="eastAsia" w:ascii="Times New Roman"/>
          </w:rPr>
          <w:delText>以是</w:delText>
        </w:r>
      </w:del>
      <w:ins w:id="60" w:author="Administrator" w:date="2025-09-08T14:23:00Z">
        <w:r>
          <w:rPr>
            <w:rFonts w:hint="eastAsia" w:ascii="Times New Roman"/>
          </w:rPr>
          <w:t>采用</w:t>
        </w:r>
      </w:ins>
      <w:r>
        <w:rPr>
          <w:rFonts w:hint="eastAsia" w:ascii="Times New Roman"/>
        </w:rPr>
        <w:t>工业二氧化碳，应根据试验目的或双方约定选择合适的气源，气源质量应满足GB/T 6052和GB/T 23938的相关要求。</w:t>
      </w:r>
    </w:p>
    <w:p>
      <w:pPr>
        <w:pStyle w:val="71"/>
        <w:rPr>
          <w:rFonts w:ascii="Times New Roman"/>
        </w:rPr>
      </w:pPr>
      <w:r>
        <w:rPr>
          <w:rFonts w:hint="eastAsia" w:ascii="Times New Roman"/>
        </w:rPr>
        <w:t>气体供应系统应能提供连续、稳定的二氧化碳。</w:t>
      </w:r>
    </w:p>
    <w:p>
      <w:pPr>
        <w:pStyle w:val="71"/>
        <w:rPr>
          <w:rFonts w:ascii="Times New Roman"/>
        </w:rPr>
      </w:pPr>
      <w:r>
        <w:rPr>
          <w:rFonts w:hint="eastAsia" w:ascii="Times New Roman"/>
        </w:rPr>
        <w:t>如必要，应提供或测试气体中氧气、一氧化碳、水汽等的含量。</w:t>
      </w:r>
    </w:p>
    <w:p>
      <w:pPr>
        <w:pStyle w:val="71"/>
        <w:jc w:val="both"/>
        <w:rPr>
          <w:rFonts w:ascii="Times New Roman"/>
        </w:rPr>
      </w:pPr>
      <w:r>
        <w:rPr>
          <w:rFonts w:hint="eastAsia" w:ascii="Times New Roman"/>
        </w:rPr>
        <w:t>如必要，气源系统可采用两组及以上气瓶并联供气的方式，并具备自动切换功能。当工作气瓶压力或重量降至设定阈值时，应自动实现气瓶切换，且切换过程中系统的压力波动应控制在允许范围内。系统设计应确保备用气瓶组始终处于待命状态，并配置压力实时监测装置、快速响应阀门及缓冲稳压设施，以满足连续稳定供气的技术要求。</w:t>
      </w:r>
    </w:p>
    <w:bookmarkEnd w:id="38"/>
    <w:p>
      <w:pPr>
        <w:pStyle w:val="53"/>
        <w:spacing w:before="312" w:after="312"/>
        <w:rPr>
          <w:rFonts w:ascii="Times New Roman" w:eastAsia="宋体"/>
        </w:rPr>
      </w:pPr>
      <w:bookmarkStart w:id="39" w:name="_Toc202216377"/>
      <w:r>
        <w:t>试样</w:t>
      </w:r>
      <w:bookmarkEnd w:id="39"/>
    </w:p>
    <w:p>
      <w:pPr>
        <w:pStyle w:val="50"/>
        <w:spacing w:before="156" w:after="156"/>
      </w:pPr>
      <w:r>
        <w:rPr>
          <w:rFonts w:hint="eastAsia"/>
        </w:rPr>
        <w:t>试样分类</w:t>
      </w:r>
    </w:p>
    <w:p>
      <w:pPr>
        <w:ind w:firstLine="428" w:firstLineChars="200"/>
        <w:rPr>
          <w:spacing w:val="2"/>
          <w:kern w:val="0"/>
          <w:szCs w:val="21"/>
        </w:rPr>
      </w:pPr>
      <w:r>
        <w:rPr>
          <w:rFonts w:hint="eastAsia"/>
          <w:spacing w:val="2"/>
          <w:kern w:val="0"/>
          <w:szCs w:val="21"/>
        </w:rPr>
        <w:t>根据试验目的不同，试样分为两类：</w:t>
      </w:r>
    </w:p>
    <w:p>
      <w:pPr>
        <w:pStyle w:val="157"/>
        <w:widowControl w:val="0"/>
        <w:numPr>
          <w:ilvl w:val="0"/>
          <w:numId w:val="20"/>
        </w:numPr>
        <w:ind w:firstLineChars="0"/>
        <w:contextualSpacing/>
        <w:jc w:val="both"/>
        <w:rPr>
          <w:rFonts w:ascii="Times New Roman" w:hAnsi="Times New Roman"/>
          <w:spacing w:val="2"/>
          <w:kern w:val="0"/>
          <w:szCs w:val="21"/>
        </w:rPr>
      </w:pPr>
      <w:r>
        <w:rPr>
          <w:rFonts w:hint="eastAsia" w:ascii="Times New Roman" w:hAnsi="Times New Roman"/>
          <w:spacing w:val="2"/>
          <w:kern w:val="0"/>
          <w:szCs w:val="21"/>
        </w:rPr>
        <w:t>质量变化分析试样</w:t>
      </w:r>
      <w:del w:id="61" w:author="Administrator" w:date="2025-09-08T14:25:00Z">
        <w:r>
          <w:rPr>
            <w:rFonts w:hint="eastAsia" w:ascii="Times New Roman" w:hAnsi="Times New Roman"/>
            <w:spacing w:val="2"/>
            <w:kern w:val="0"/>
            <w:szCs w:val="21"/>
          </w:rPr>
          <w:delText>：</w:delText>
        </w:r>
      </w:del>
      <w:ins w:id="62" w:author="Administrator" w:date="2025-09-08T14:25:00Z">
        <w:r>
          <w:rPr>
            <w:rFonts w:hint="eastAsia" w:ascii="Times New Roman" w:hAnsi="Times New Roman"/>
            <w:spacing w:val="2"/>
            <w:kern w:val="0"/>
            <w:szCs w:val="21"/>
          </w:rPr>
          <w:t>，</w:t>
        </w:r>
      </w:ins>
      <w:r>
        <w:rPr>
          <w:rFonts w:hint="eastAsia" w:ascii="Times New Roman" w:hAnsi="Times New Roman"/>
          <w:spacing w:val="2"/>
          <w:kern w:val="0"/>
          <w:szCs w:val="21"/>
        </w:rPr>
        <w:t>用于定量分析材料在腐蚀环境中随时间的质量变化规律；</w:t>
      </w:r>
    </w:p>
    <w:p>
      <w:pPr>
        <w:pStyle w:val="157"/>
        <w:widowControl w:val="0"/>
        <w:numPr>
          <w:ilvl w:val="0"/>
          <w:numId w:val="20"/>
        </w:numPr>
        <w:ind w:firstLineChars="0"/>
        <w:contextualSpacing/>
        <w:jc w:val="both"/>
        <w:rPr>
          <w:rFonts w:ascii="Times New Roman" w:hAnsi="Times New Roman"/>
          <w:spacing w:val="2"/>
          <w:kern w:val="0"/>
          <w:szCs w:val="21"/>
        </w:rPr>
      </w:pPr>
      <w:r>
        <w:rPr>
          <w:rFonts w:hint="eastAsia" w:ascii="Times New Roman" w:hAnsi="Times New Roman"/>
          <w:spacing w:val="2"/>
          <w:kern w:val="0"/>
          <w:szCs w:val="21"/>
        </w:rPr>
        <w:t>微观表征试样</w:t>
      </w:r>
      <w:del w:id="63" w:author="Administrator" w:date="2025-09-08T14:25:00Z">
        <w:r>
          <w:rPr>
            <w:rFonts w:hint="eastAsia" w:ascii="Times New Roman" w:hAnsi="Times New Roman"/>
            <w:spacing w:val="2"/>
            <w:kern w:val="0"/>
            <w:szCs w:val="21"/>
          </w:rPr>
          <w:delText>：</w:delText>
        </w:r>
      </w:del>
      <w:ins w:id="64" w:author="Administrator" w:date="2025-09-08T14:25:00Z">
        <w:r>
          <w:rPr>
            <w:rFonts w:hint="eastAsia" w:ascii="Times New Roman" w:hAnsi="Times New Roman"/>
            <w:spacing w:val="2"/>
            <w:kern w:val="0"/>
            <w:szCs w:val="21"/>
          </w:rPr>
          <w:t>，</w:t>
        </w:r>
      </w:ins>
      <w:r>
        <w:rPr>
          <w:rFonts w:hint="eastAsia" w:ascii="Times New Roman" w:hAnsi="Times New Roman"/>
          <w:spacing w:val="2"/>
          <w:kern w:val="0"/>
          <w:szCs w:val="21"/>
        </w:rPr>
        <w:t>用于分析氧化膜形貌、物相结构及成分等。</w:t>
      </w:r>
    </w:p>
    <w:p>
      <w:pPr>
        <w:pStyle w:val="50"/>
        <w:spacing w:before="156" w:after="156"/>
      </w:pPr>
      <w:r>
        <w:rPr>
          <w:rFonts w:hint="eastAsia"/>
        </w:rPr>
        <w:t>尺寸要求</w:t>
      </w:r>
    </w:p>
    <w:p>
      <w:pPr>
        <w:pStyle w:val="71"/>
        <w:jc w:val="both"/>
        <w:rPr>
          <w:rFonts w:ascii="Times New Roman"/>
        </w:rPr>
      </w:pPr>
      <w:r>
        <w:rPr>
          <w:rFonts w:hint="eastAsia" w:ascii="Times New Roman"/>
        </w:rPr>
        <w:t>质量变化分析试样：试样形状宜为板状或者圆片，表面积应不小于300 mm</w:t>
      </w:r>
      <w:r>
        <w:rPr>
          <w:rFonts w:ascii="Times New Roman" w:cs="Calibri"/>
        </w:rPr>
        <w:t>²</w:t>
      </w:r>
      <w:r>
        <w:rPr>
          <w:rFonts w:hint="eastAsia" w:ascii="Times New Roman" w:cs="黑体"/>
        </w:rPr>
        <w:t>，厚度应不小于</w:t>
      </w:r>
      <w:r>
        <w:rPr>
          <w:rFonts w:hint="eastAsia" w:ascii="Times New Roman"/>
        </w:rPr>
        <w:t>1.5 mm，推荐试样尺寸：27</w:t>
      </w:r>
      <w:r>
        <w:rPr>
          <w:rFonts w:ascii="Times New Roman"/>
        </w:rPr>
        <w:t>.5</w:t>
      </w:r>
      <w:r>
        <w:rPr>
          <w:rFonts w:hint="eastAsia" w:ascii="Times New Roman"/>
        </w:rPr>
        <w:t xml:space="preserve"> </w:t>
      </w:r>
      <w:r>
        <w:rPr>
          <w:rFonts w:ascii="Times New Roman"/>
        </w:rPr>
        <w:t>mm×10</w:t>
      </w:r>
      <w:r>
        <w:rPr>
          <w:rFonts w:hint="eastAsia" w:ascii="Times New Roman"/>
        </w:rPr>
        <w:t xml:space="preserve"> </w:t>
      </w:r>
      <w:r>
        <w:rPr>
          <w:rFonts w:ascii="Times New Roman"/>
        </w:rPr>
        <w:t>mm×1.5</w:t>
      </w:r>
      <w:r>
        <w:rPr>
          <w:rFonts w:hint="eastAsia" w:ascii="Times New Roman"/>
        </w:rPr>
        <w:t xml:space="preserve"> </w:t>
      </w:r>
      <w:r>
        <w:rPr>
          <w:rFonts w:ascii="Times New Roman"/>
        </w:rPr>
        <w:t>m</w:t>
      </w:r>
      <w:r>
        <w:rPr>
          <w:rFonts w:hint="eastAsia" w:ascii="Times New Roman"/>
        </w:rPr>
        <w:t>m；经双方协商，也可采用其他的试样形状和尺寸。</w:t>
      </w:r>
    </w:p>
    <w:p>
      <w:pPr>
        <w:pStyle w:val="71"/>
        <w:jc w:val="both"/>
        <w:rPr>
          <w:rFonts w:ascii="Times New Roman"/>
        </w:rPr>
      </w:pPr>
      <w:r>
        <w:rPr>
          <w:rFonts w:hint="eastAsia" w:ascii="Times New Roman"/>
        </w:rPr>
        <w:t>微观表征试样：试样形状及尺寸应满足扫描电子显微镜（</w:t>
      </w:r>
      <w:r>
        <w:rPr>
          <w:rFonts w:ascii="Times New Roman"/>
        </w:rPr>
        <w:t>SEM</w:t>
      </w:r>
      <w:r>
        <w:rPr>
          <w:rFonts w:hint="eastAsia" w:ascii="Times New Roman"/>
        </w:rPr>
        <w:t>）、</w:t>
      </w:r>
      <w:r>
        <w:rPr>
          <w:rFonts w:hint="eastAsia" w:ascii="Times New Roman"/>
          <w:spacing w:val="2"/>
        </w:rPr>
        <w:t>二次离子质谱（</w:t>
      </w:r>
      <w:r>
        <w:rPr>
          <w:rFonts w:ascii="Times New Roman"/>
        </w:rPr>
        <w:t>SIMS</w:t>
      </w:r>
      <w:r>
        <w:rPr>
          <w:rFonts w:hint="eastAsia" w:ascii="Times New Roman"/>
        </w:rPr>
        <w:t>）等分析测试的需求，推荐尺寸为1</w:t>
      </w:r>
      <w:r>
        <w:rPr>
          <w:rFonts w:ascii="Times New Roman"/>
        </w:rPr>
        <w:t>0</w:t>
      </w:r>
      <w:r>
        <w:rPr>
          <w:rFonts w:hint="eastAsia" w:ascii="Times New Roman"/>
        </w:rPr>
        <w:t xml:space="preserve"> </w:t>
      </w:r>
      <w:r>
        <w:rPr>
          <w:rFonts w:ascii="Times New Roman"/>
        </w:rPr>
        <w:t>mm×10</w:t>
      </w:r>
      <w:r>
        <w:rPr>
          <w:rFonts w:hint="eastAsia" w:ascii="Times New Roman"/>
        </w:rPr>
        <w:t xml:space="preserve"> </w:t>
      </w:r>
      <w:r>
        <w:rPr>
          <w:rFonts w:ascii="Times New Roman"/>
        </w:rPr>
        <w:t>mm×1.5</w:t>
      </w:r>
      <w:r>
        <w:rPr>
          <w:rFonts w:hint="eastAsia" w:ascii="Times New Roman"/>
        </w:rPr>
        <w:t xml:space="preserve"> </w:t>
      </w:r>
      <w:r>
        <w:rPr>
          <w:rFonts w:ascii="Times New Roman"/>
        </w:rPr>
        <w:t>mm</w:t>
      </w:r>
      <w:r>
        <w:rPr>
          <w:rFonts w:hint="eastAsia" w:ascii="Times New Roman"/>
        </w:rPr>
        <w:t>。</w:t>
      </w:r>
    </w:p>
    <w:p>
      <w:pPr>
        <w:pStyle w:val="50"/>
        <w:spacing w:before="156" w:after="156"/>
        <w:jc w:val="both"/>
      </w:pPr>
      <w:r>
        <w:rPr>
          <w:rFonts w:hint="eastAsia"/>
        </w:rPr>
        <w:t>试样数量</w:t>
      </w:r>
    </w:p>
    <w:p>
      <w:pPr>
        <w:pStyle w:val="71"/>
        <w:jc w:val="both"/>
        <w:rPr>
          <w:rFonts w:ascii="Times New Roman"/>
        </w:rPr>
      </w:pPr>
      <w:r>
        <w:rPr>
          <w:rFonts w:hint="eastAsia" w:ascii="Times New Roman"/>
        </w:rPr>
        <w:t>试验数量与试验设计尤其是取样方案息息相关。</w:t>
      </w:r>
    </w:p>
    <w:p>
      <w:pPr>
        <w:pStyle w:val="71"/>
        <w:jc w:val="both"/>
        <w:rPr>
          <w:rFonts w:ascii="Times New Roman"/>
        </w:rPr>
      </w:pPr>
      <w:r>
        <w:rPr>
          <w:rFonts w:hint="eastAsia" w:ascii="Times New Roman"/>
        </w:rPr>
        <w:t>对于</w:t>
      </w:r>
      <w:r>
        <w:rPr>
          <w:rFonts w:hint="eastAsia" w:ascii="Times New Roman"/>
          <w:spacing w:val="2"/>
        </w:rPr>
        <w:t>连续腐蚀试验，质量变化分析试样不应少于3个；微观表征试样不宜少于3个，具体数量应依据试验后具体的分析需求（尤其是破坏性分析）而定。</w:t>
      </w:r>
    </w:p>
    <w:p>
      <w:pPr>
        <w:pStyle w:val="71"/>
        <w:jc w:val="both"/>
        <w:rPr>
          <w:rFonts w:ascii="Times New Roman"/>
        </w:rPr>
      </w:pPr>
      <w:r>
        <w:rPr>
          <w:rFonts w:hint="eastAsia" w:ascii="Times New Roman"/>
          <w:spacing w:val="2"/>
        </w:rPr>
        <w:t>对于不连续腐蚀试验，质量变化分析试样不应少于3个；微观表征试样数量取决于试验目的及需求，每个取样需求点取样数量同样不宜少于3个。</w:t>
      </w:r>
    </w:p>
    <w:p>
      <w:pPr>
        <w:pStyle w:val="50"/>
        <w:spacing w:before="156" w:after="156"/>
      </w:pPr>
      <w:r>
        <w:rPr>
          <w:rFonts w:hint="eastAsia"/>
        </w:rPr>
        <w:t>试样制备</w:t>
      </w:r>
    </w:p>
    <w:p>
      <w:pPr>
        <w:pStyle w:val="71"/>
        <w:jc w:val="both"/>
        <w:rPr>
          <w:rFonts w:ascii="Times New Roman"/>
        </w:rPr>
      </w:pPr>
      <w:r>
        <w:rPr>
          <w:rFonts w:hint="eastAsia" w:hAnsi="宋体" w:cs="宋体"/>
          <w:color w:val="000000"/>
          <w:lang w:bidi="ar"/>
        </w:rPr>
        <w:t>试样的加工应采用对材质影响小的机加工方法，避免由此可能引起的试样腐蚀性能变化。</w:t>
      </w:r>
    </w:p>
    <w:p>
      <w:pPr>
        <w:pStyle w:val="71"/>
        <w:jc w:val="both"/>
      </w:pPr>
      <w:r>
        <w:rPr>
          <w:rFonts w:hint="eastAsia" w:hAnsi="宋体" w:cs="宋体"/>
          <w:color w:val="000000"/>
          <w:lang w:bidi="ar"/>
        </w:rPr>
        <w:t>在板材上取样时，应沿轧制方向切取且避开边缘部分。</w:t>
      </w:r>
    </w:p>
    <w:p>
      <w:pPr>
        <w:pStyle w:val="71"/>
        <w:jc w:val="both"/>
      </w:pPr>
      <w:r>
        <w:rPr>
          <w:rFonts w:hint="eastAsia" w:ascii="Times New Roman"/>
        </w:rPr>
        <w:t>为便于挂样，需设置挂样孔，可在试样边缘钻孔（直径</w:t>
      </w:r>
      <w:r>
        <w:rPr>
          <w:rFonts w:ascii="Times New Roman"/>
        </w:rPr>
        <w:t>Ф</w:t>
      </w:r>
      <w:r>
        <w:rPr>
          <w:rFonts w:hint="eastAsia" w:ascii="Times New Roman"/>
        </w:rPr>
        <w:t>1.5~2.0 mm），打孔应在最终磨抛前进行，打孔后需去除毛刺并确保表面状态不受影响。</w:t>
      </w:r>
    </w:p>
    <w:p>
      <w:pPr>
        <w:pStyle w:val="71"/>
        <w:jc w:val="both"/>
      </w:pPr>
      <w:r>
        <w:rPr>
          <w:rFonts w:hint="eastAsia" w:hAnsi="宋体" w:cs="宋体"/>
          <w:color w:val="000000"/>
          <w:lang w:bidi="ar"/>
        </w:rPr>
        <w:t>由于表面状态对金属材料在核用超临界二氧化碳系统中的腐蚀行为具有显著的影响，应根据试验要求处理样品表面。</w:t>
      </w:r>
      <w:del w:id="65" w:author="Administrator" w:date="2025-09-08T14:29:00Z">
        <w:r>
          <w:rPr>
            <w:rFonts w:hint="eastAsia" w:hAnsi="宋体" w:cs="宋体"/>
            <w:color w:val="000000"/>
            <w:lang w:bidi="ar"/>
          </w:rPr>
          <w:delText>推荐</w:delText>
        </w:r>
      </w:del>
      <w:ins w:id="66" w:author="Administrator" w:date="2025-09-08T14:29:00Z">
        <w:r>
          <w:rPr>
            <w:rFonts w:hint="eastAsia" w:hAnsi="宋体" w:cs="宋体"/>
            <w:color w:val="000000"/>
            <w:lang w:bidi="ar"/>
          </w:rPr>
          <w:t>宜</w:t>
        </w:r>
      </w:ins>
      <w:r>
        <w:rPr>
          <w:rFonts w:hint="eastAsia" w:hAnsi="宋体" w:cs="宋体"/>
          <w:color w:val="000000"/>
          <w:lang w:bidi="ar"/>
        </w:rPr>
        <w:t>采用原始表面状态，加工过程中应防止原材料原始表面的破坏（擦伤、烧伤等）。</w:t>
      </w:r>
    </w:p>
    <w:p>
      <w:pPr>
        <w:pStyle w:val="71"/>
        <w:jc w:val="both"/>
        <w:rPr>
          <w:rFonts w:ascii="Times New Roman"/>
        </w:rPr>
      </w:pPr>
      <w:r>
        <w:rPr>
          <w:rFonts w:hint="eastAsia" w:hAnsi="宋体" w:cs="宋体"/>
          <w:color w:val="000000"/>
          <w:lang w:bidi="ar"/>
        </w:rPr>
        <w:t>若对表面状态无特殊要求，</w:t>
      </w:r>
      <w:del w:id="67" w:author="Administrator" w:date="2025-09-08T14:30:00Z">
        <w:r>
          <w:rPr>
            <w:rFonts w:hint="eastAsia" w:hAnsi="宋体" w:cs="宋体"/>
            <w:color w:val="000000"/>
            <w:lang w:bidi="ar"/>
          </w:rPr>
          <w:delText>推荐</w:delText>
        </w:r>
      </w:del>
      <w:ins w:id="68" w:author="Administrator" w:date="2025-09-08T14:30:00Z">
        <w:r>
          <w:rPr>
            <w:rFonts w:hint="eastAsia" w:hAnsi="宋体" w:cs="宋体"/>
            <w:color w:val="000000"/>
            <w:lang w:bidi="ar"/>
          </w:rPr>
          <w:t>宜</w:t>
        </w:r>
      </w:ins>
      <w:r>
        <w:rPr>
          <w:rFonts w:hint="eastAsia" w:hAnsi="宋体" w:cs="宋体"/>
          <w:color w:val="000000"/>
          <w:lang w:bidi="ar"/>
        </w:rPr>
        <w:t>用水砂纸将试样表面依次打磨到不低于1200#，且在同一张砂纸上</w:t>
      </w:r>
      <w:ins w:id="69" w:author="Administrator" w:date="2025-09-08T14:31:00Z">
        <w:r>
          <w:rPr>
            <w:rFonts w:hint="eastAsia" w:hAnsi="宋体" w:cs="宋体"/>
            <w:color w:val="000000"/>
            <w:lang w:bidi="ar"/>
          </w:rPr>
          <w:t>应</w:t>
        </w:r>
      </w:ins>
      <w:r>
        <w:rPr>
          <w:rFonts w:hint="eastAsia" w:hAnsi="宋体" w:cs="宋体"/>
          <w:color w:val="000000"/>
          <w:lang w:bidi="ar"/>
        </w:rPr>
        <w:t>只</w:t>
      </w:r>
      <w:del w:id="70" w:author="Administrator" w:date="2025-09-08T14:31:00Z">
        <w:r>
          <w:rPr>
            <w:rFonts w:hint="eastAsia" w:hAnsi="宋体" w:cs="宋体"/>
            <w:color w:val="000000"/>
            <w:lang w:bidi="ar"/>
          </w:rPr>
          <w:delText>能</w:delText>
        </w:r>
      </w:del>
      <w:r>
        <w:rPr>
          <w:rFonts w:hint="eastAsia" w:hAnsi="宋体" w:cs="宋体"/>
          <w:color w:val="000000"/>
          <w:lang w:bidi="ar"/>
        </w:rPr>
        <w:t>打磨同一种材料的试样。</w:t>
      </w:r>
    </w:p>
    <w:p>
      <w:pPr>
        <w:pStyle w:val="71"/>
        <w:jc w:val="both"/>
        <w:rPr>
          <w:rFonts w:ascii="Times New Roman"/>
        </w:rPr>
      </w:pPr>
      <w:r>
        <w:rPr>
          <w:rFonts w:hint="eastAsia" w:ascii="Times New Roman"/>
        </w:rPr>
        <w:t>若试样表面需要抛光处理，</w:t>
      </w:r>
      <w:del w:id="71" w:author="Administrator" w:date="2025-09-08T14:31:00Z">
        <w:r>
          <w:rPr>
            <w:rFonts w:hint="eastAsia" w:ascii="Times New Roman"/>
          </w:rPr>
          <w:delText>推荐</w:delText>
        </w:r>
      </w:del>
      <w:ins w:id="72" w:author="Administrator" w:date="2025-09-08T14:31:00Z">
        <w:r>
          <w:rPr>
            <w:rFonts w:hint="eastAsia" w:ascii="Times New Roman"/>
          </w:rPr>
          <w:t>宜</w:t>
        </w:r>
      </w:ins>
      <w:r>
        <w:rPr>
          <w:rFonts w:hint="eastAsia" w:ascii="Times New Roman"/>
        </w:rPr>
        <w:t>按以下步骤执行：</w:t>
      </w:r>
    </w:p>
    <w:p>
      <w:pPr>
        <w:pStyle w:val="157"/>
        <w:widowControl w:val="0"/>
        <w:numPr>
          <w:ilvl w:val="0"/>
          <w:numId w:val="21"/>
        </w:numPr>
        <w:ind w:firstLineChars="0"/>
        <w:contextualSpacing/>
        <w:jc w:val="both"/>
        <w:rPr>
          <w:rFonts w:ascii="Times New Roman" w:hAnsi="Times New Roman"/>
          <w:spacing w:val="2"/>
          <w:kern w:val="0"/>
          <w:szCs w:val="21"/>
        </w:rPr>
      </w:pPr>
      <w:r>
        <w:rPr>
          <w:rFonts w:hint="eastAsia" w:ascii="Times New Roman" w:hAnsi="Times New Roman"/>
          <w:spacing w:val="2"/>
          <w:kern w:val="0"/>
          <w:szCs w:val="21"/>
        </w:rPr>
        <w:t>机械打磨：依次使用240#、400#、600#、800#、1000#、1500#、2000#水砂纸逐级打磨；</w:t>
      </w:r>
    </w:p>
    <w:p>
      <w:pPr>
        <w:pStyle w:val="157"/>
        <w:widowControl w:val="0"/>
        <w:numPr>
          <w:ilvl w:val="0"/>
          <w:numId w:val="21"/>
        </w:numPr>
        <w:ind w:firstLineChars="0"/>
        <w:contextualSpacing/>
        <w:jc w:val="both"/>
        <w:rPr>
          <w:rFonts w:ascii="Times New Roman" w:hAnsi="Times New Roman"/>
          <w:spacing w:val="2"/>
          <w:kern w:val="0"/>
          <w:szCs w:val="21"/>
        </w:rPr>
      </w:pPr>
      <w:r>
        <w:rPr>
          <w:rFonts w:hint="eastAsia" w:ascii="Times New Roman" w:hAnsi="Times New Roman"/>
          <w:spacing w:val="2"/>
          <w:kern w:val="0"/>
          <w:szCs w:val="21"/>
        </w:rPr>
        <w:t xml:space="preserve">机械抛光：依次使用粒径2.5 </w:t>
      </w:r>
      <w:r>
        <w:rPr>
          <w:rFonts w:ascii="Times New Roman" w:hAnsi="Times New Roman"/>
          <w:spacing w:val="2"/>
          <w:kern w:val="0"/>
          <w:szCs w:val="21"/>
        </w:rPr>
        <w:t>μm</w:t>
      </w:r>
      <w:r>
        <w:rPr>
          <w:rFonts w:hint="eastAsia" w:ascii="Times New Roman" w:hAnsi="Times New Roman"/>
          <w:spacing w:val="2"/>
          <w:kern w:val="0"/>
          <w:szCs w:val="21"/>
        </w:rPr>
        <w:t>和1.</w:t>
      </w:r>
      <w:r>
        <w:rPr>
          <w:rFonts w:ascii="Times New Roman" w:hAnsi="Times New Roman"/>
          <w:spacing w:val="2"/>
          <w:kern w:val="0"/>
          <w:szCs w:val="21"/>
        </w:rPr>
        <w:t>5</w:t>
      </w:r>
      <w:r>
        <w:rPr>
          <w:rFonts w:hint="eastAsia" w:ascii="Times New Roman" w:hAnsi="Times New Roman"/>
          <w:spacing w:val="2"/>
          <w:kern w:val="0"/>
          <w:szCs w:val="21"/>
        </w:rPr>
        <w:t xml:space="preserve"> </w:t>
      </w:r>
      <w:r>
        <w:rPr>
          <w:rFonts w:ascii="Times New Roman" w:hAnsi="Times New Roman"/>
          <w:spacing w:val="2"/>
          <w:kern w:val="0"/>
          <w:szCs w:val="21"/>
        </w:rPr>
        <w:t>μm</w:t>
      </w:r>
      <w:r>
        <w:rPr>
          <w:rFonts w:hint="eastAsia" w:ascii="Times New Roman" w:hAnsi="Times New Roman"/>
          <w:spacing w:val="2"/>
          <w:kern w:val="0"/>
          <w:szCs w:val="21"/>
        </w:rPr>
        <w:t>金刚石抛光膏抛光至镜面。</w:t>
      </w:r>
    </w:p>
    <w:p>
      <w:pPr>
        <w:pStyle w:val="71"/>
        <w:widowControl w:val="0"/>
        <w:contextualSpacing/>
        <w:jc w:val="both"/>
        <w:rPr>
          <w:rFonts w:ascii="Times New Roman"/>
        </w:rPr>
      </w:pPr>
      <w:r>
        <w:rPr>
          <w:rFonts w:hint="eastAsia" w:ascii="Times New Roman"/>
        </w:rPr>
        <w:t>试样应在酒精或丙酮中进行超声清洗，</w:t>
      </w:r>
      <w:del w:id="73" w:author="Administrator" w:date="2025-09-08T14:31:00Z">
        <w:r>
          <w:rPr>
            <w:rFonts w:hint="eastAsia" w:ascii="Times New Roman"/>
          </w:rPr>
          <w:delText>推荐</w:delText>
        </w:r>
      </w:del>
      <w:r>
        <w:rPr>
          <w:rFonts w:hint="eastAsia" w:ascii="Times New Roman"/>
        </w:rPr>
        <w:t>超声清洗时间不</w:t>
      </w:r>
      <w:ins w:id="74" w:author="Administrator" w:date="2025-09-08T14:31:00Z">
        <w:r>
          <w:rPr>
            <w:rFonts w:hint="eastAsia" w:ascii="Times New Roman"/>
          </w:rPr>
          <w:t>宜</w:t>
        </w:r>
      </w:ins>
      <w:r>
        <w:rPr>
          <w:rFonts w:hint="eastAsia" w:ascii="Times New Roman"/>
        </w:rPr>
        <w:t>低于30 min，取出后空气中吹干后备用。</w:t>
      </w:r>
      <w:r>
        <w:rPr>
          <w:rFonts w:hint="eastAsia" w:ascii="Times New Roman"/>
          <w:spacing w:val="2"/>
        </w:rPr>
        <w:t>若试样可能显著吸附水分或其他环境污染物，应在清洗后将其置于干燥器中进行干燥处理，并在干燥后进行称重及腐蚀试验。</w:t>
      </w:r>
    </w:p>
    <w:p>
      <w:pPr>
        <w:pStyle w:val="50"/>
        <w:spacing w:before="156" w:after="156"/>
      </w:pPr>
      <w:r>
        <w:rPr>
          <w:rFonts w:hint="eastAsia"/>
        </w:rPr>
        <w:t>初始信息测量</w:t>
      </w:r>
    </w:p>
    <w:p>
      <w:pPr>
        <w:pStyle w:val="71"/>
        <w:jc w:val="both"/>
        <w:rPr>
          <w:rFonts w:ascii="Times New Roman"/>
        </w:rPr>
      </w:pPr>
      <w:r>
        <w:rPr>
          <w:rFonts w:hint="eastAsia" w:ascii="Times New Roman"/>
        </w:rPr>
        <w:t>尺寸测量：在均匀腐蚀试验前，应使用测量精度不低于±0.01mm的游标卡尺测量</w:t>
      </w:r>
      <w:r>
        <w:rPr>
          <w:rFonts w:hint="eastAsia" w:ascii="Times New Roman"/>
          <w:spacing w:val="2"/>
        </w:rPr>
        <w:t>质量变化分析</w:t>
      </w:r>
      <w:r>
        <w:rPr>
          <w:rFonts w:hint="eastAsia" w:ascii="Times New Roman"/>
        </w:rPr>
        <w:t>试样表面积，每个尺寸测量3次取平均值。计算试样表面积时</w:t>
      </w:r>
      <w:r>
        <w:rPr>
          <w:rFonts w:hint="eastAsia" w:ascii="Times New Roman"/>
          <w:highlight w:val="yellow"/>
          <w:rPrChange w:id="75" w:author="Administrator" w:date="2025-09-08T14:32:00Z">
            <w:rPr>
              <w:rFonts w:hint="eastAsia" w:ascii="Times New Roman"/>
            </w:rPr>
          </w:rPrChange>
        </w:rPr>
        <w:t>应考虑</w:t>
      </w:r>
      <w:r>
        <w:rPr>
          <w:rFonts w:hint="eastAsia" w:ascii="Times New Roman"/>
        </w:rPr>
        <w:t>方便挂样的孔洞。微观表征试样无需测量。</w:t>
      </w:r>
    </w:p>
    <w:p>
      <w:pPr>
        <w:pStyle w:val="71"/>
        <w:jc w:val="both"/>
        <w:rPr>
          <w:rFonts w:ascii="Times New Roman"/>
        </w:rPr>
      </w:pPr>
      <w:r>
        <w:rPr>
          <w:rFonts w:hint="eastAsia" w:ascii="Times New Roman"/>
        </w:rPr>
        <w:t>质量测量：在均匀腐蚀试验前，应使用精度为不低于0.01 mg的分析天平对</w:t>
      </w:r>
      <w:r>
        <w:rPr>
          <w:rFonts w:hint="eastAsia" w:ascii="Times New Roman"/>
          <w:spacing w:val="2"/>
        </w:rPr>
        <w:t>质量变化分析试样</w:t>
      </w:r>
      <w:r>
        <w:rPr>
          <w:rFonts w:hint="eastAsia" w:ascii="Times New Roman"/>
        </w:rPr>
        <w:t>称重，每个试样称量3次，3次测量结果之间的最大差值应不大于0.05 mg。微观表征试样无需测量。</w:t>
      </w:r>
    </w:p>
    <w:p>
      <w:pPr>
        <w:pStyle w:val="71"/>
        <w:jc w:val="both"/>
        <w:rPr>
          <w:rFonts w:ascii="Times New Roman"/>
        </w:rPr>
      </w:pPr>
      <w:r>
        <w:rPr>
          <w:rFonts w:hint="eastAsia" w:ascii="Times New Roman"/>
        </w:rPr>
        <w:t>宜采用镊子夹持试样，不应用手直接触碰试样</w:t>
      </w:r>
      <w:ins w:id="76" w:author="Administrator" w:date="2025-09-08T14:39:00Z">
        <w:r>
          <w:rPr>
            <w:rFonts w:hint="eastAsia" w:ascii="Times New Roman"/>
          </w:rPr>
          <w:t>，</w:t>
        </w:r>
      </w:ins>
      <w:r>
        <w:rPr>
          <w:rFonts w:hint="eastAsia" w:ascii="Times New Roman"/>
        </w:rPr>
        <w:t>以避免污染。当使用手套时</w:t>
      </w:r>
      <w:ins w:id="77" w:author="Administrator" w:date="2025-09-08T14:40:00Z">
        <w:r>
          <w:rPr>
            <w:rFonts w:hint="eastAsia" w:ascii="Times New Roman"/>
          </w:rPr>
          <w:t>，</w:t>
        </w:r>
      </w:ins>
      <w:r>
        <w:rPr>
          <w:rFonts w:hint="eastAsia" w:ascii="Times New Roman"/>
        </w:rPr>
        <w:t>应避免手套上分离物对质量测试的影响。</w:t>
      </w:r>
    </w:p>
    <w:p>
      <w:pPr>
        <w:pStyle w:val="50"/>
        <w:spacing w:before="156" w:after="156"/>
      </w:pPr>
      <w:r>
        <w:rPr>
          <w:rFonts w:hint="eastAsia"/>
        </w:rPr>
        <w:t>标记方法</w:t>
      </w:r>
    </w:p>
    <w:p>
      <w:pPr>
        <w:pStyle w:val="71"/>
        <w:spacing w:before="156" w:after="156"/>
        <w:jc w:val="both"/>
        <w:rPr>
          <w:rFonts w:ascii="Times New Roman"/>
        </w:rPr>
      </w:pPr>
      <w:r>
        <w:rPr>
          <w:rFonts w:hint="eastAsia" w:ascii="Times New Roman"/>
        </w:rPr>
        <w:t>任何物理损伤类的标记都有可能影响试验结果，</w:t>
      </w:r>
      <w:del w:id="78" w:author="Administrator" w:date="2025-09-08T14:40:00Z">
        <w:r>
          <w:rPr>
            <w:rFonts w:hint="eastAsia" w:ascii="Times New Roman"/>
          </w:rPr>
          <w:delText>推荐</w:delText>
        </w:r>
      </w:del>
      <w:ins w:id="79" w:author="Administrator" w:date="2025-09-08T14:40:00Z">
        <w:r>
          <w:rPr>
            <w:rFonts w:hint="eastAsia" w:ascii="Times New Roman"/>
          </w:rPr>
          <w:t>宜</w:t>
        </w:r>
      </w:ins>
      <w:r>
        <w:rPr>
          <w:rFonts w:hint="eastAsia" w:ascii="Times New Roman"/>
        </w:rPr>
        <w:t>采用高压釜内挂样位置空间的差异来区分质量变化分析试样。如必须设置物理标记，推荐使用对基体损伤小的方式对质量变化分析试样进行编号标记，标记尺寸及深度在方便试验过程中准确区分的前提下</w:t>
      </w:r>
      <w:del w:id="80" w:author="Administrator" w:date="2025-09-08T14:41:00Z">
        <w:r>
          <w:rPr>
            <w:rFonts w:hint="eastAsia" w:ascii="Times New Roman"/>
          </w:rPr>
          <w:delText>越小越好</w:delText>
        </w:r>
      </w:del>
      <w:ins w:id="81" w:author="Administrator" w:date="2025-09-08T14:41:00Z">
        <w:r>
          <w:rPr>
            <w:rFonts w:hint="eastAsia" w:ascii="Times New Roman"/>
          </w:rPr>
          <w:t>宜尽可能小</w:t>
        </w:r>
      </w:ins>
      <w:r>
        <w:rPr>
          <w:rFonts w:hint="eastAsia" w:ascii="Times New Roman"/>
        </w:rPr>
        <w:t>。</w:t>
      </w:r>
    </w:p>
    <w:p>
      <w:pPr>
        <w:pStyle w:val="71"/>
        <w:spacing w:before="156" w:after="156"/>
        <w:jc w:val="both"/>
        <w:rPr>
          <w:rFonts w:ascii="Times New Roman"/>
        </w:rPr>
      </w:pPr>
      <w:r>
        <w:rPr>
          <w:rFonts w:hint="eastAsia" w:ascii="Times New Roman"/>
        </w:rPr>
        <w:t>对于微观表征试样，可在非分析区域采用</w:t>
      </w:r>
      <w:bookmarkStart w:id="66" w:name="_GoBack"/>
      <w:bookmarkEnd w:id="66"/>
      <w:r>
        <w:rPr>
          <w:rFonts w:hint="eastAsia" w:ascii="Times New Roman"/>
        </w:rPr>
        <w:t>激光打标或者钢印打标的方式进行标记。</w:t>
      </w:r>
    </w:p>
    <w:p>
      <w:pPr>
        <w:pStyle w:val="53"/>
        <w:spacing w:before="312" w:after="312"/>
      </w:pPr>
      <w:bookmarkStart w:id="40" w:name="_Toc202216378"/>
      <w:r>
        <w:t>试验</w:t>
      </w:r>
      <w:r>
        <w:rPr>
          <w:rFonts w:hint="eastAsia"/>
        </w:rPr>
        <w:t>过程</w:t>
      </w:r>
      <w:bookmarkEnd w:id="40"/>
    </w:p>
    <w:p>
      <w:pPr>
        <w:pStyle w:val="133"/>
        <w:jc w:val="both"/>
        <w:rPr>
          <w:rFonts w:ascii="Times New Roman"/>
        </w:rPr>
      </w:pPr>
      <w:r>
        <w:rPr>
          <w:rFonts w:hint="eastAsia" w:ascii="Times New Roman"/>
        </w:rPr>
        <w:t>试验前，应检查并确认供气系统（各阀门状态正常、气瓶内气体充足等）、冷水机等可正常运行；检查高压釜密封圈及密封面表面完整、无伤痕，并使用无水乙醇擦拭清洁。</w:t>
      </w:r>
    </w:p>
    <w:p>
      <w:pPr>
        <w:pStyle w:val="133"/>
        <w:jc w:val="both"/>
        <w:rPr>
          <w:rFonts w:ascii="Times New Roman"/>
        </w:rPr>
      </w:pPr>
      <w:r>
        <w:rPr>
          <w:rFonts w:hint="eastAsia" w:ascii="Times New Roman"/>
        </w:rPr>
        <w:t>按照预先设计好的挂样方案，依次安装试样及其隔片于试样支架上。将挂好试样的试样支架放入高压釜的均温区域内，关闭釜盖，以十字交叉法拧紧高压釜的紧固螺栓，完成高压釜密封。</w:t>
      </w:r>
    </w:p>
    <w:p>
      <w:pPr>
        <w:pStyle w:val="133"/>
        <w:rPr>
          <w:rFonts w:ascii="Times New Roman"/>
        </w:rPr>
      </w:pPr>
      <w:r>
        <w:rPr>
          <w:rFonts w:hint="eastAsia" w:ascii="Times New Roman"/>
        </w:rPr>
        <w:t>实验前应采用试验用二氧化碳气体对均匀腐蚀试验设备的气路和高压釜进行吹扫或气体置换，以彻底排出空气。吹扫时，吹扫压力和时间分别不应低于</w:t>
      </w:r>
      <w:r>
        <w:rPr>
          <w:rFonts w:ascii="Times New Roman"/>
        </w:rPr>
        <w:t xml:space="preserve"> 2 MPa</w:t>
      </w:r>
      <w:r>
        <w:rPr>
          <w:rFonts w:hint="eastAsia" w:ascii="Times New Roman"/>
        </w:rPr>
        <w:t>和2 min（以2L容积的高压釜为例）。吹扫完成后，关闭进气阀门，继续排气，待釜内压力降至</w:t>
      </w:r>
      <w:r>
        <w:rPr>
          <w:rFonts w:ascii="Times New Roman"/>
        </w:rPr>
        <w:t xml:space="preserve"> 1 MPa </w:t>
      </w:r>
      <w:r>
        <w:rPr>
          <w:rFonts w:hint="eastAsia" w:ascii="Times New Roman"/>
        </w:rPr>
        <w:t>左右时，关闭排气阀门，重新打开进气阀门，继续充装试验气体。也可采用其他气体置换方式，但应确保置换结束时的尾气检测结果达到与所用气源相同的质量标准。</w:t>
      </w:r>
    </w:p>
    <w:p>
      <w:pPr>
        <w:pStyle w:val="133"/>
        <w:jc w:val="both"/>
        <w:rPr>
          <w:rFonts w:ascii="Times New Roman"/>
        </w:rPr>
      </w:pPr>
      <w:r>
        <w:rPr>
          <w:rFonts w:hint="eastAsia" w:ascii="Times New Roman"/>
        </w:rPr>
        <w:t>待高压釜内压力接近气源压力时，启动超临界流体泵，调节背压阀至试验压力，通过控制系统实时监测流量及压力参数，确保试验条件稳定。</w:t>
      </w:r>
    </w:p>
    <w:p>
      <w:pPr>
        <w:pStyle w:val="133"/>
        <w:jc w:val="both"/>
        <w:rPr>
          <w:rFonts w:ascii="Times New Roman"/>
        </w:rPr>
      </w:pPr>
      <w:r>
        <w:rPr>
          <w:rFonts w:hint="eastAsia" w:ascii="Times New Roman"/>
        </w:rPr>
        <w:t>依次开启预热器和加热及控温装置，使高压釜升温至设定温度并保持稳定。当温度达到设定值时，将时间记录为试验开始时间。</w:t>
      </w:r>
    </w:p>
    <w:p>
      <w:pPr>
        <w:pStyle w:val="133"/>
        <w:jc w:val="both"/>
        <w:rPr>
          <w:rFonts w:ascii="Times New Roman"/>
        </w:rPr>
      </w:pPr>
      <w:r>
        <w:rPr>
          <w:rFonts w:hint="eastAsia" w:ascii="Times New Roman"/>
        </w:rPr>
        <w:t>当达到预设的试验时间时，关闭气源、预热器、高压釜加热装置及超临界流体泵等。待高压釜冷却至室温后，通过排气阀门缓慢泄压后开釜取样。严禁带压开釜取样。</w:t>
      </w:r>
    </w:p>
    <w:p>
      <w:pPr>
        <w:pStyle w:val="133"/>
        <w:jc w:val="both"/>
        <w:rPr>
          <w:rFonts w:ascii="Times New Roman"/>
        </w:rPr>
      </w:pPr>
      <w:bookmarkStart w:id="41" w:name="OLE_LINK2"/>
      <w:r>
        <w:rPr>
          <w:rFonts w:hint="eastAsia" w:ascii="Times New Roman"/>
        </w:rPr>
        <w:t>对于连续腐蚀试验，取样后应及时对质量变化分析试样进行称重，质量测量要求同5.5.2；在真空干燥箱中妥善保存微观表征试样备用，按需开展后续表征分析。</w:t>
      </w:r>
    </w:p>
    <w:p>
      <w:pPr>
        <w:pStyle w:val="133"/>
        <w:jc w:val="both"/>
        <w:rPr>
          <w:rFonts w:ascii="Times New Roman"/>
        </w:rPr>
      </w:pPr>
      <w:r>
        <w:rPr>
          <w:rFonts w:hint="eastAsia" w:ascii="Times New Roman"/>
        </w:rPr>
        <w:t>对于不连续腐蚀试验，应按照事先设定的取样时间取样，取样后应及时对质量变化分析试样进行称重，质量测量要求同5.5.2，测量之后应重新放回高压釜，并按照</w:t>
      </w:r>
      <w:r>
        <w:rPr>
          <w:rFonts w:ascii="Times New Roman"/>
        </w:rPr>
        <w:t>6.1~6.6</w:t>
      </w:r>
      <w:r>
        <w:rPr>
          <w:rFonts w:hint="eastAsia" w:ascii="Times New Roman"/>
        </w:rPr>
        <w:t>的规定重复后续试验步骤，直至获得全部取样点的质量变化数据；微观表征分析试样可按需求进行特定试验阶段的取样与表征分析。</w:t>
      </w:r>
    </w:p>
    <w:bookmarkEnd w:id="41"/>
    <w:p>
      <w:pPr>
        <w:pStyle w:val="53"/>
        <w:spacing w:before="312" w:after="312"/>
      </w:pPr>
      <w:bookmarkStart w:id="42" w:name="_Hlk201692136"/>
      <w:bookmarkStart w:id="43" w:name="_Toc202216379"/>
      <w:r>
        <w:rPr>
          <w:rFonts w:hint="eastAsia"/>
        </w:rPr>
        <w:t>腐蚀试样表征</w:t>
      </w:r>
      <w:bookmarkEnd w:id="42"/>
      <w:bookmarkStart w:id="44" w:name="_Hlk57921042"/>
      <w:r>
        <w:rPr>
          <w:rFonts w:hint="eastAsia"/>
        </w:rPr>
        <w:t>分析</w:t>
      </w:r>
      <w:bookmarkEnd w:id="43"/>
    </w:p>
    <w:p>
      <w:pPr>
        <w:pStyle w:val="50"/>
        <w:spacing w:before="156" w:after="156"/>
      </w:pPr>
      <w:r>
        <w:rPr>
          <w:rFonts w:hint="eastAsia"/>
        </w:rPr>
        <w:t>质量变化分析</w:t>
      </w:r>
    </w:p>
    <w:p>
      <w:pPr>
        <w:pStyle w:val="31"/>
        <w:autoSpaceDE/>
        <w:autoSpaceDN/>
        <w:ind w:firstLine="630" w:firstLineChars="300"/>
        <w:rPr>
          <w:rFonts w:ascii="Times New Roman"/>
        </w:rPr>
      </w:pPr>
      <w:r>
        <w:rPr>
          <w:rFonts w:hint="eastAsia" w:ascii="Times New Roman"/>
        </w:rPr>
        <w:t>质量变化分析</w:t>
      </w:r>
      <w:ins w:id="82" w:author="Administrator" w:date="2025-09-08T14:49:00Z">
        <w:r>
          <w:rPr>
            <w:rFonts w:hint="eastAsia" w:ascii="Times New Roman"/>
          </w:rPr>
          <w:t>应</w:t>
        </w:r>
      </w:ins>
      <w:del w:id="83" w:author="Administrator" w:date="2025-09-08T14:49:00Z">
        <w:r>
          <w:rPr>
            <w:rFonts w:hint="eastAsia" w:ascii="Times New Roman"/>
          </w:rPr>
          <w:delText>参</w:delText>
        </w:r>
      </w:del>
      <w:ins w:id="84" w:author="Administrator" w:date="2025-09-08T14:49:00Z">
        <w:r>
          <w:rPr>
            <w:rFonts w:hint="eastAsia" w:ascii="Times New Roman"/>
          </w:rPr>
          <w:t>按</w:t>
        </w:r>
      </w:ins>
      <w:r>
        <w:rPr>
          <w:rFonts w:hint="eastAsia" w:ascii="Times New Roman"/>
        </w:rPr>
        <w:t>照GB/T38430 中第9章执行。</w:t>
      </w:r>
    </w:p>
    <w:bookmarkEnd w:id="44"/>
    <w:p>
      <w:pPr>
        <w:pStyle w:val="50"/>
        <w:spacing w:before="156" w:after="156"/>
      </w:pPr>
      <w:r>
        <w:rPr>
          <w:rFonts w:hint="eastAsia"/>
        </w:rPr>
        <w:t>氧化膜表面形貌及成分分析</w:t>
      </w:r>
    </w:p>
    <w:p>
      <w:pPr>
        <w:pStyle w:val="71"/>
        <w:spacing w:before="156" w:after="156"/>
        <w:jc w:val="both"/>
        <w:rPr>
          <w:rFonts w:ascii="Times New Roman"/>
        </w:rPr>
      </w:pPr>
      <w:bookmarkStart w:id="45" w:name="_Hlk196688131"/>
      <w:r>
        <w:rPr>
          <w:rFonts w:hint="eastAsia" w:ascii="Times New Roman"/>
        </w:rPr>
        <w:t>采用</w:t>
      </w:r>
      <w:r>
        <w:rPr>
          <w:rFonts w:ascii="Times New Roman"/>
        </w:rPr>
        <w:t>SEM</w:t>
      </w:r>
      <w:r>
        <w:rPr>
          <w:rFonts w:hint="eastAsia" w:ascii="Times New Roman"/>
        </w:rPr>
        <w:t>对试样表面氧化膜形貌进行观察，应符合</w:t>
      </w:r>
      <w:r>
        <w:rPr>
          <w:rFonts w:ascii="Times New Roman"/>
        </w:rPr>
        <w:t>JY/T 0584</w:t>
      </w:r>
      <w:r>
        <w:rPr>
          <w:rFonts w:hint="eastAsia" w:ascii="Times New Roman"/>
        </w:rPr>
        <w:t>的相关规定。首先在低倍率下进行观察，记录氧化膜宏观形貌特征；切换至高倍率进行精细观察，重点关注氧化膜形貌、微裂纹（如有）、孔隙分布（如有）等微观结构特征。所有观察结果均</w:t>
      </w:r>
      <w:del w:id="85" w:author="Administrator" w:date="2025-09-08T14:51:00Z">
        <w:r>
          <w:rPr>
            <w:rFonts w:hint="eastAsia" w:ascii="Times New Roman"/>
          </w:rPr>
          <w:delText>需</w:delText>
        </w:r>
      </w:del>
      <w:ins w:id="86" w:author="Administrator" w:date="2025-09-08T14:51:00Z">
        <w:r>
          <w:rPr>
            <w:rFonts w:hint="eastAsia" w:ascii="Times New Roman"/>
          </w:rPr>
          <w:t>应</w:t>
        </w:r>
      </w:ins>
      <w:r>
        <w:rPr>
          <w:rFonts w:hint="eastAsia" w:ascii="Times New Roman"/>
        </w:rPr>
        <w:t>标注放大倍数、标尺及测试条件等关键参数信息。</w:t>
      </w:r>
    </w:p>
    <w:p>
      <w:pPr>
        <w:pStyle w:val="71"/>
        <w:ind w:firstLine="420" w:firstLineChars="200"/>
        <w:jc w:val="both"/>
      </w:pPr>
      <w:r>
        <w:rPr>
          <w:rFonts w:hint="eastAsia"/>
        </w:rPr>
        <w:t>采</w:t>
      </w:r>
      <w:r>
        <w:rPr>
          <w:rFonts w:hint="eastAsia" w:ascii="Times New Roman"/>
        </w:rPr>
        <w:t>用配备能谱仪（</w:t>
      </w:r>
      <w:r>
        <w:rPr>
          <w:rFonts w:ascii="Times New Roman"/>
        </w:rPr>
        <w:t>EDS</w:t>
      </w:r>
      <w:r>
        <w:rPr>
          <w:rFonts w:hint="eastAsia" w:ascii="Times New Roman"/>
        </w:rPr>
        <w:t>）的</w:t>
      </w:r>
      <w:r>
        <w:rPr>
          <w:rFonts w:ascii="Times New Roman"/>
        </w:rPr>
        <w:t>SEM</w:t>
      </w:r>
      <w:r>
        <w:rPr>
          <w:rFonts w:hint="eastAsia" w:ascii="Times New Roman"/>
        </w:rPr>
        <w:t>对氧化膜进行化学成分分析，应符合</w:t>
      </w:r>
      <w:r>
        <w:rPr>
          <w:rFonts w:ascii="Times New Roman"/>
        </w:rPr>
        <w:t>GB/T 25189</w:t>
      </w:r>
      <w:r>
        <w:rPr>
          <w:rFonts w:hint="eastAsia" w:ascii="Times New Roman"/>
        </w:rPr>
        <w:t>的规</w:t>
      </w:r>
      <w:r>
        <w:rPr>
          <w:rFonts w:hint="eastAsia"/>
        </w:rPr>
        <w:t>定。</w:t>
      </w:r>
    </w:p>
    <w:p>
      <w:pPr>
        <w:pStyle w:val="50"/>
        <w:spacing w:before="156" w:after="156"/>
        <w:ind w:left="105" w:leftChars="50"/>
      </w:pPr>
      <w:r>
        <w:rPr>
          <w:rFonts w:hint="eastAsia"/>
        </w:rPr>
        <w:t>氧化膜截面形貌及成分分析</w:t>
      </w:r>
    </w:p>
    <w:p>
      <w:pPr>
        <w:pStyle w:val="71"/>
        <w:jc w:val="both"/>
        <w:rPr>
          <w:rFonts w:ascii="Times New Roman"/>
        </w:rPr>
      </w:pPr>
      <w:r>
        <w:rPr>
          <w:rFonts w:hint="eastAsia" w:ascii="Times New Roman"/>
        </w:rPr>
        <w:t>氧化膜截面表征试样制备流程如下：</w:t>
      </w:r>
    </w:p>
    <w:p>
      <w:pPr>
        <w:pStyle w:val="157"/>
        <w:widowControl w:val="0"/>
        <w:numPr>
          <w:ilvl w:val="0"/>
          <w:numId w:val="22"/>
        </w:numPr>
        <w:ind w:firstLineChars="0"/>
        <w:contextualSpacing/>
        <w:jc w:val="both"/>
        <w:rPr>
          <w:rFonts w:ascii="Times New Roman" w:hAnsi="Times New Roman"/>
          <w:spacing w:val="2"/>
          <w:kern w:val="0"/>
          <w:szCs w:val="21"/>
        </w:rPr>
      </w:pPr>
      <w:r>
        <w:rPr>
          <w:rFonts w:hint="eastAsia" w:ascii="Times New Roman" w:hAnsi="Times New Roman"/>
          <w:spacing w:val="2"/>
          <w:kern w:val="0"/>
          <w:szCs w:val="21"/>
        </w:rPr>
        <w:t>为保护氧化膜结构完整性，推荐采用电镀或化学镀方法在试样表面进行镀镍，镀层应与氧化膜结合良好，无明显孔隙；</w:t>
      </w:r>
    </w:p>
    <w:p>
      <w:pPr>
        <w:pStyle w:val="157"/>
        <w:widowControl w:val="0"/>
        <w:numPr>
          <w:ilvl w:val="0"/>
          <w:numId w:val="22"/>
        </w:numPr>
        <w:ind w:firstLineChars="0"/>
        <w:contextualSpacing/>
        <w:jc w:val="both"/>
        <w:rPr>
          <w:rFonts w:ascii="Times New Roman" w:hAnsi="Times New Roman"/>
          <w:spacing w:val="2"/>
          <w:kern w:val="0"/>
          <w:szCs w:val="21"/>
        </w:rPr>
      </w:pPr>
      <w:r>
        <w:rPr>
          <w:rFonts w:hint="eastAsia" w:ascii="Times New Roman" w:hAnsi="Times New Roman"/>
          <w:spacing w:val="2"/>
          <w:kern w:val="0"/>
          <w:szCs w:val="21"/>
        </w:rPr>
        <w:t>试样采用环氧树脂镶嵌后，使用砂纸逐级打磨至</w:t>
      </w:r>
      <w:r>
        <w:rPr>
          <w:rFonts w:ascii="Times New Roman" w:hAnsi="Times New Roman"/>
          <w:spacing w:val="2"/>
          <w:kern w:val="0"/>
          <w:szCs w:val="21"/>
        </w:rPr>
        <w:t>3000#</w:t>
      </w:r>
      <w:r>
        <w:rPr>
          <w:rFonts w:hint="eastAsia" w:ascii="Times New Roman" w:hAnsi="Times New Roman"/>
          <w:spacing w:val="2"/>
          <w:kern w:val="0"/>
          <w:szCs w:val="21"/>
        </w:rPr>
        <w:t>，并依次采用</w:t>
      </w:r>
      <w:r>
        <w:rPr>
          <w:rFonts w:ascii="Times New Roman" w:hAnsi="Times New Roman"/>
          <w:spacing w:val="2"/>
          <w:kern w:val="0"/>
          <w:szCs w:val="21"/>
        </w:rPr>
        <w:t>2.5</w:t>
      </w:r>
      <w:r>
        <w:rPr>
          <w:rFonts w:hint="eastAsia" w:ascii="Times New Roman" w:hAnsi="Times New Roman"/>
          <w:spacing w:val="2"/>
          <w:kern w:val="0"/>
          <w:szCs w:val="21"/>
        </w:rPr>
        <w:t xml:space="preserve"> </w:t>
      </w:r>
      <w:r>
        <w:rPr>
          <w:rFonts w:ascii="Times New Roman" w:hAnsi="Times New Roman" w:cs="Cambria"/>
          <w:spacing w:val="2"/>
          <w:kern w:val="0"/>
          <w:szCs w:val="21"/>
        </w:rPr>
        <w:t>μ</w:t>
      </w:r>
      <w:r>
        <w:rPr>
          <w:rFonts w:ascii="Times New Roman" w:hAnsi="Times New Roman"/>
          <w:spacing w:val="2"/>
          <w:kern w:val="0"/>
          <w:szCs w:val="21"/>
        </w:rPr>
        <w:t>m</w:t>
      </w:r>
      <w:r>
        <w:rPr>
          <w:rFonts w:hint="eastAsia" w:ascii="Times New Roman" w:hAnsi="Times New Roman"/>
          <w:spacing w:val="2"/>
          <w:kern w:val="0"/>
          <w:szCs w:val="21"/>
        </w:rPr>
        <w:t>和</w:t>
      </w:r>
      <w:r>
        <w:rPr>
          <w:rFonts w:ascii="Times New Roman" w:hAnsi="Times New Roman"/>
          <w:spacing w:val="2"/>
          <w:kern w:val="0"/>
          <w:szCs w:val="21"/>
        </w:rPr>
        <w:t>1.5</w:t>
      </w:r>
      <w:r>
        <w:rPr>
          <w:rFonts w:hint="eastAsia" w:ascii="Times New Roman" w:hAnsi="Times New Roman"/>
          <w:spacing w:val="2"/>
          <w:kern w:val="0"/>
          <w:szCs w:val="21"/>
        </w:rPr>
        <w:t xml:space="preserve"> </w:t>
      </w:r>
      <w:r>
        <w:rPr>
          <w:rFonts w:ascii="Times New Roman" w:hAnsi="Times New Roman" w:cs="Cambria"/>
          <w:spacing w:val="2"/>
          <w:kern w:val="0"/>
          <w:szCs w:val="21"/>
        </w:rPr>
        <w:t>μ</w:t>
      </w:r>
      <w:r>
        <w:rPr>
          <w:rFonts w:ascii="Times New Roman" w:hAnsi="Times New Roman"/>
          <w:spacing w:val="2"/>
          <w:kern w:val="0"/>
          <w:szCs w:val="21"/>
        </w:rPr>
        <w:t>m</w:t>
      </w:r>
      <w:r>
        <w:rPr>
          <w:rFonts w:hint="eastAsia" w:ascii="Times New Roman" w:hAnsi="Times New Roman"/>
          <w:spacing w:val="2"/>
          <w:kern w:val="0"/>
          <w:szCs w:val="21"/>
        </w:rPr>
        <w:t>金刚石抛光膏进行机械抛光，最后用无水乙醇清洗，烘干备用。</w:t>
      </w:r>
    </w:p>
    <w:p>
      <w:pPr>
        <w:pStyle w:val="71"/>
        <w:jc w:val="both"/>
        <w:rPr>
          <w:rFonts w:ascii="Times New Roman"/>
        </w:rPr>
      </w:pPr>
      <w:r>
        <w:rPr>
          <w:rFonts w:hint="eastAsia" w:ascii="Times New Roman"/>
        </w:rPr>
        <w:t>试样截面的形貌观察</w:t>
      </w:r>
      <w:ins w:id="87" w:author="Administrator" w:date="2025-09-08T14:52:00Z">
        <w:r>
          <w:rPr>
            <w:rFonts w:hint="eastAsia" w:ascii="Times New Roman"/>
          </w:rPr>
          <w:t>要求如下</w:t>
        </w:r>
      </w:ins>
      <w:r>
        <w:rPr>
          <w:rFonts w:hint="eastAsia" w:ascii="Times New Roman"/>
        </w:rPr>
        <w:t>：</w:t>
      </w:r>
    </w:p>
    <w:p>
      <w:pPr>
        <w:pStyle w:val="157"/>
        <w:numPr>
          <w:ilvl w:val="0"/>
          <w:numId w:val="23"/>
        </w:numPr>
        <w:spacing w:line="400" w:lineRule="exact"/>
        <w:ind w:firstLineChars="0"/>
        <w:jc w:val="both"/>
        <w:rPr>
          <w:rFonts w:ascii="Times New Roman" w:hAnsi="Times New Roman"/>
          <w:spacing w:val="2"/>
          <w:kern w:val="0"/>
          <w:szCs w:val="21"/>
        </w:rPr>
      </w:pPr>
      <w:r>
        <w:rPr>
          <w:rFonts w:hint="eastAsia" w:ascii="Times New Roman" w:hAnsi="Times New Roman"/>
          <w:spacing w:val="2"/>
          <w:kern w:val="0"/>
          <w:szCs w:val="21"/>
        </w:rPr>
        <w:t>试样截面金相分析可参照GB/T 41654执行。</w:t>
      </w:r>
    </w:p>
    <w:p>
      <w:pPr>
        <w:pStyle w:val="71"/>
        <w:numPr>
          <w:ilvl w:val="0"/>
          <w:numId w:val="23"/>
        </w:numPr>
        <w:jc w:val="both"/>
        <w:rPr>
          <w:rFonts w:ascii="Times New Roman"/>
        </w:rPr>
      </w:pPr>
      <w:r>
        <w:rPr>
          <w:rFonts w:hint="eastAsia" w:ascii="Times New Roman"/>
          <w:spacing w:val="2"/>
        </w:rPr>
        <w:t>当采用SEM对试样截面进行分析时，</w:t>
      </w:r>
      <w:r>
        <w:rPr>
          <w:rFonts w:hint="eastAsia" w:ascii="Times New Roman"/>
        </w:rPr>
        <w:t>推荐采用背散射电子（</w:t>
      </w:r>
      <w:r>
        <w:rPr>
          <w:rFonts w:ascii="Times New Roman"/>
        </w:rPr>
        <w:t>BSE</w:t>
      </w:r>
      <w:r>
        <w:rPr>
          <w:rFonts w:hint="eastAsia" w:ascii="Times New Roman"/>
        </w:rPr>
        <w:t>）模式进行观察。重点观察氧化膜</w:t>
      </w:r>
      <w:r>
        <w:rPr>
          <w:rFonts w:ascii="Times New Roman"/>
        </w:rPr>
        <w:t>/</w:t>
      </w:r>
      <w:r>
        <w:rPr>
          <w:rFonts w:hint="eastAsia" w:ascii="Times New Roman"/>
        </w:rPr>
        <w:t>基体界面位置，并记录是否发生择优氧化；如有必要，应对择优氧化区进行精细分析。测试过程中应记录加速电压、工作距离及探测器参数等关键参数信息，确保测试结果的可重复性和准确性。</w:t>
      </w:r>
    </w:p>
    <w:p>
      <w:pPr>
        <w:pStyle w:val="71"/>
        <w:jc w:val="both"/>
        <w:rPr>
          <w:rFonts w:ascii="Times New Roman"/>
        </w:rPr>
      </w:pPr>
      <w:r>
        <w:rPr>
          <w:rFonts w:hint="eastAsia" w:ascii="Times New Roman"/>
        </w:rPr>
        <w:t>试样截面的成分分析采用</w:t>
      </w:r>
      <w:r>
        <w:rPr>
          <w:rFonts w:ascii="Times New Roman"/>
        </w:rPr>
        <w:t>EDS</w:t>
      </w:r>
      <w:r>
        <w:rPr>
          <w:rFonts w:hint="eastAsia" w:ascii="Times New Roman"/>
        </w:rPr>
        <w:t>进行测试，可参照</w:t>
      </w:r>
      <w:r>
        <w:rPr>
          <w:rFonts w:ascii="Times New Roman"/>
        </w:rPr>
        <w:t>GB T 25189</w:t>
      </w:r>
      <w:r>
        <w:rPr>
          <w:rFonts w:hint="eastAsia" w:ascii="Times New Roman"/>
        </w:rPr>
        <w:t>和</w:t>
      </w:r>
      <w:r>
        <w:rPr>
          <w:rFonts w:ascii="Times New Roman"/>
        </w:rPr>
        <w:t>JY/T 0584</w:t>
      </w:r>
      <w:r>
        <w:rPr>
          <w:rFonts w:hint="eastAsia" w:ascii="Times New Roman"/>
        </w:rPr>
        <w:t>的规定执行。</w:t>
      </w:r>
    </w:p>
    <w:p>
      <w:pPr>
        <w:pStyle w:val="71"/>
        <w:jc w:val="both"/>
        <w:rPr>
          <w:rFonts w:ascii="Times New Roman"/>
        </w:rPr>
      </w:pPr>
      <w:r>
        <w:rPr>
          <w:rFonts w:hint="eastAsia" w:ascii="Times New Roman"/>
        </w:rPr>
        <w:t>如必要，需对氧化膜截面形貌、结构和成分进行透射电子显微镜（</w:t>
      </w:r>
      <w:r>
        <w:rPr>
          <w:rFonts w:ascii="Times New Roman"/>
        </w:rPr>
        <w:t>TEM</w:t>
      </w:r>
      <w:r>
        <w:rPr>
          <w:rFonts w:hint="eastAsia" w:ascii="Times New Roman"/>
        </w:rPr>
        <w:t>）分析。</w:t>
      </w:r>
      <w:ins w:id="88" w:author="Administrator" w:date="2025-09-08T14:53:00Z">
        <w:r>
          <w:rPr>
            <w:rFonts w:hint="eastAsia" w:ascii="Times New Roman"/>
          </w:rPr>
          <w:t>缺少引导语。</w:t>
        </w:r>
      </w:ins>
    </w:p>
    <w:p>
      <w:pPr>
        <w:pStyle w:val="71"/>
        <w:numPr>
          <w:ilvl w:val="0"/>
          <w:numId w:val="24"/>
        </w:numPr>
        <w:jc w:val="both"/>
        <w:rPr>
          <w:rFonts w:ascii="Times New Roman"/>
        </w:rPr>
      </w:pPr>
      <w:r>
        <w:rPr>
          <w:rFonts w:hint="eastAsia" w:ascii="Times New Roman"/>
          <w:spacing w:val="2"/>
        </w:rPr>
        <w:t>采用聚焦离子束（</w:t>
      </w:r>
      <w:r>
        <w:rPr>
          <w:rFonts w:ascii="Times New Roman"/>
          <w:spacing w:val="2"/>
        </w:rPr>
        <w:t>FIB</w:t>
      </w:r>
      <w:r>
        <w:rPr>
          <w:rFonts w:hint="eastAsia" w:ascii="Times New Roman"/>
          <w:spacing w:val="2"/>
        </w:rPr>
        <w:t>）技术制备</w:t>
      </w:r>
      <w:r>
        <w:rPr>
          <w:rFonts w:ascii="Times New Roman"/>
          <w:spacing w:val="2"/>
        </w:rPr>
        <w:t>TEM</w:t>
      </w:r>
      <w:r>
        <w:rPr>
          <w:rFonts w:hint="eastAsia" w:ascii="Times New Roman"/>
          <w:spacing w:val="2"/>
        </w:rPr>
        <w:t>试样。根据7.2、7.3.2和7.3.3中氧化膜形貌特征及</w:t>
      </w:r>
      <w:r>
        <w:rPr>
          <w:rFonts w:ascii="Times New Roman"/>
          <w:spacing w:val="2"/>
        </w:rPr>
        <w:t>EDS</w:t>
      </w:r>
      <w:r>
        <w:rPr>
          <w:rFonts w:hint="eastAsia" w:ascii="Times New Roman"/>
          <w:spacing w:val="2"/>
        </w:rPr>
        <w:t>成分分析结果，选取具有代表性的区域进行TEM制样，制样时可参照</w:t>
      </w:r>
      <w:r>
        <w:rPr>
          <w:rFonts w:ascii="Times New Roman"/>
          <w:spacing w:val="2"/>
        </w:rPr>
        <w:t>JY/T 0583</w:t>
      </w:r>
      <w:r>
        <w:rPr>
          <w:rFonts w:hint="eastAsia" w:ascii="Times New Roman"/>
          <w:spacing w:val="2"/>
        </w:rPr>
        <w:t>的相关技术要求执行。</w:t>
      </w:r>
    </w:p>
    <w:p>
      <w:pPr>
        <w:pStyle w:val="157"/>
        <w:numPr>
          <w:ilvl w:val="0"/>
          <w:numId w:val="24"/>
        </w:numPr>
        <w:ind w:firstLineChars="0"/>
        <w:rPr>
          <w:spacing w:val="2"/>
          <w:kern w:val="0"/>
          <w:szCs w:val="21"/>
        </w:rPr>
      </w:pPr>
      <w:r>
        <w:rPr>
          <w:rFonts w:hint="eastAsia" w:ascii="Times New Roman" w:hAnsi="Times New Roman"/>
          <w:spacing w:val="2"/>
          <w:kern w:val="0"/>
          <w:szCs w:val="21"/>
        </w:rPr>
        <w:t>采用</w:t>
      </w:r>
      <w:r>
        <w:rPr>
          <w:rFonts w:ascii="Times New Roman" w:hAnsi="Times New Roman"/>
          <w:spacing w:val="2"/>
          <w:kern w:val="0"/>
          <w:szCs w:val="21"/>
        </w:rPr>
        <w:t>TEM</w:t>
      </w:r>
      <w:r>
        <w:rPr>
          <w:rFonts w:hint="eastAsia" w:ascii="Times New Roman" w:hAnsi="Times New Roman"/>
          <w:spacing w:val="2"/>
          <w:kern w:val="0"/>
          <w:szCs w:val="21"/>
        </w:rPr>
        <w:t>对试样进行包括但不限于如下表征：获取氧化膜的形貌像，包含明场像（</w:t>
      </w:r>
      <w:r>
        <w:rPr>
          <w:rFonts w:ascii="Times New Roman" w:hAnsi="Times New Roman"/>
          <w:spacing w:val="2"/>
          <w:kern w:val="0"/>
          <w:szCs w:val="21"/>
        </w:rPr>
        <w:t>BFTEM</w:t>
      </w:r>
      <w:r>
        <w:rPr>
          <w:rFonts w:hint="eastAsia" w:ascii="Times New Roman" w:hAnsi="Times New Roman"/>
          <w:spacing w:val="2"/>
          <w:kern w:val="0"/>
          <w:szCs w:val="21"/>
        </w:rPr>
        <w:t>）和暗场像（</w:t>
      </w:r>
      <w:r>
        <w:rPr>
          <w:rFonts w:ascii="Times New Roman" w:hAnsi="Times New Roman"/>
          <w:spacing w:val="2"/>
          <w:kern w:val="0"/>
          <w:szCs w:val="21"/>
        </w:rPr>
        <w:t>DFTEM</w:t>
      </w:r>
      <w:r>
        <w:rPr>
          <w:rFonts w:hint="eastAsia" w:ascii="Times New Roman" w:hAnsi="Times New Roman"/>
          <w:spacing w:val="2"/>
          <w:kern w:val="0"/>
          <w:szCs w:val="21"/>
        </w:rPr>
        <w:t>）；采用选区电子衍射（</w:t>
      </w:r>
      <w:r>
        <w:rPr>
          <w:rFonts w:ascii="Times New Roman" w:hAnsi="Times New Roman"/>
          <w:spacing w:val="2"/>
          <w:kern w:val="0"/>
          <w:szCs w:val="21"/>
        </w:rPr>
        <w:t>SAED</w:t>
      </w:r>
      <w:r>
        <w:rPr>
          <w:rFonts w:hint="eastAsia" w:ascii="Times New Roman" w:hAnsi="Times New Roman"/>
          <w:spacing w:val="2"/>
          <w:kern w:val="0"/>
          <w:szCs w:val="21"/>
        </w:rPr>
        <w:t>）分析氧化膜各区域的衍射花样以确定物相；通过高分辨透射电子显微像（</w:t>
      </w:r>
      <w:r>
        <w:rPr>
          <w:rFonts w:ascii="Times New Roman" w:hAnsi="Times New Roman"/>
          <w:spacing w:val="2"/>
          <w:kern w:val="0"/>
          <w:szCs w:val="21"/>
        </w:rPr>
        <w:t>HRTEM</w:t>
      </w:r>
      <w:r>
        <w:rPr>
          <w:rFonts w:hint="eastAsia" w:ascii="Times New Roman" w:hAnsi="Times New Roman"/>
          <w:spacing w:val="2"/>
          <w:kern w:val="0"/>
          <w:szCs w:val="21"/>
        </w:rPr>
        <w:t>）观察氧化膜的精细结构特征；利用</w:t>
      </w:r>
      <w:r>
        <w:rPr>
          <w:rFonts w:ascii="Times New Roman" w:hAnsi="Times New Roman"/>
          <w:spacing w:val="2"/>
          <w:kern w:val="0"/>
          <w:szCs w:val="21"/>
        </w:rPr>
        <w:t>EDS</w:t>
      </w:r>
      <w:r>
        <w:rPr>
          <w:rFonts w:hint="eastAsia" w:ascii="Times New Roman" w:hAnsi="Times New Roman"/>
          <w:spacing w:val="2"/>
          <w:kern w:val="0"/>
          <w:szCs w:val="21"/>
        </w:rPr>
        <w:t>获得氧化膜的成分特征。</w:t>
      </w:r>
      <w:r>
        <w:rPr>
          <w:rFonts w:hint="eastAsia"/>
          <w:spacing w:val="2"/>
          <w:kern w:val="0"/>
          <w:szCs w:val="21"/>
        </w:rPr>
        <w:t>测试过程中应记录加速电压、束流强度等关键参数，并确保标尺标注规范，测试过程可参</w:t>
      </w:r>
      <w:r>
        <w:rPr>
          <w:rFonts w:hint="eastAsia" w:ascii="Times New Roman" w:hAnsi="Times New Roman"/>
          <w:spacing w:val="2"/>
          <w:kern w:val="0"/>
          <w:szCs w:val="21"/>
        </w:rPr>
        <w:t>照</w:t>
      </w:r>
      <w:r>
        <w:rPr>
          <w:rFonts w:ascii="Times New Roman" w:hAnsi="Times New Roman"/>
          <w:spacing w:val="2"/>
          <w:kern w:val="0"/>
          <w:szCs w:val="21"/>
        </w:rPr>
        <w:t>GB/T 18907</w:t>
      </w:r>
      <w:r>
        <w:rPr>
          <w:rFonts w:hint="eastAsia" w:ascii="Times New Roman" w:hAnsi="Times New Roman"/>
          <w:spacing w:val="2"/>
          <w:kern w:val="0"/>
          <w:szCs w:val="21"/>
        </w:rPr>
        <w:t>的相关规定执行</w:t>
      </w:r>
      <w:r>
        <w:rPr>
          <w:rFonts w:hint="eastAsia"/>
          <w:spacing w:val="2"/>
          <w:kern w:val="0"/>
          <w:szCs w:val="21"/>
        </w:rPr>
        <w:t>。</w:t>
      </w:r>
    </w:p>
    <w:bookmarkEnd w:id="45"/>
    <w:p>
      <w:pPr>
        <w:pStyle w:val="50"/>
        <w:spacing w:before="156" w:after="156"/>
      </w:pPr>
      <w:r>
        <w:rPr>
          <w:rFonts w:hint="eastAsia"/>
        </w:rPr>
        <w:t>渗碳层表征</w:t>
      </w:r>
    </w:p>
    <w:p>
      <w:pPr>
        <w:pStyle w:val="71"/>
        <w:rPr>
          <w:rFonts w:ascii="Times New Roman"/>
        </w:rPr>
      </w:pPr>
      <w:r>
        <w:rPr>
          <w:rFonts w:hint="eastAsia" w:ascii="Times New Roman"/>
        </w:rPr>
        <w:t>选用合适的测碳方法对渗碳层进行表征，推荐采用SIMS分析，因其对碳元素和氧元素均具有高检测灵敏度，可用于获取氧化膜至基体方向的碳、氧元素强度随溅射时间的变化曲线。</w:t>
      </w:r>
    </w:p>
    <w:p>
      <w:pPr>
        <w:pStyle w:val="71"/>
      </w:pPr>
      <w:r>
        <w:rPr>
          <w:rFonts w:hint="eastAsia" w:ascii="Times New Roman"/>
        </w:rPr>
        <w:t>TEM-EDS对碳元素的检出误差较大，而对氧元素的检出误差较小，可用于测定氧化膜厚度及其氧成分随深度的分布规律。</w:t>
      </w:r>
    </w:p>
    <w:p>
      <w:pPr>
        <w:pStyle w:val="71"/>
      </w:pPr>
      <w:r>
        <w:rPr>
          <w:rFonts w:hint="eastAsia"/>
        </w:rPr>
        <w:t>通过综合</w:t>
      </w:r>
      <w:r>
        <w:rPr>
          <w:rFonts w:ascii="Times New Roman"/>
        </w:rPr>
        <w:t>SIMS</w:t>
      </w:r>
      <w:r>
        <w:rPr>
          <w:rFonts w:hint="eastAsia"/>
        </w:rPr>
        <w:t>的氧元素分布-溅射时间关系与</w:t>
      </w:r>
      <w:r>
        <w:rPr>
          <w:rFonts w:ascii="Times New Roman"/>
        </w:rPr>
        <w:t>TEM-EDS</w:t>
      </w:r>
      <w:r>
        <w:rPr>
          <w:rFonts w:hint="eastAsia"/>
        </w:rPr>
        <w:t>的氧元素分布-深度关系，可建立溅射时间与深度的对应关系，获得碳元素分布-深度关系，从而获得渗碳区影响范围。</w:t>
      </w:r>
    </w:p>
    <w:p>
      <w:pPr>
        <w:pStyle w:val="71"/>
        <w:jc w:val="both"/>
        <w:rPr>
          <w:rFonts w:ascii="Times New Roman"/>
        </w:rPr>
      </w:pPr>
      <w:r>
        <w:rPr>
          <w:rFonts w:hint="eastAsia" w:ascii="Times New Roman"/>
        </w:rPr>
        <w:t>SIMS测试时建议采用10 m</w:t>
      </w:r>
      <w:r>
        <w:rPr>
          <w:rFonts w:ascii="Times New Roman"/>
        </w:rPr>
        <w:t xml:space="preserve">m×10 mm×1.5 </w:t>
      </w:r>
      <w:r>
        <w:rPr>
          <w:rFonts w:hint="eastAsia" w:ascii="Times New Roman"/>
        </w:rPr>
        <w:t>mm规格试样，当溅射区域选定为15</w:t>
      </w:r>
      <w:r>
        <w:rPr>
          <w:rFonts w:ascii="Times New Roman"/>
        </w:rPr>
        <w:t>0 μm×150 μ</w:t>
      </w:r>
      <w:r>
        <w:rPr>
          <w:rFonts w:hint="eastAsia" w:ascii="Times New Roman"/>
        </w:rPr>
        <w:t>m时，溅射参数宜采用2 keV加速电压和90 nA束流。</w:t>
      </w:r>
      <w:r>
        <w:rPr>
          <w:rFonts w:hint="eastAsia" w:ascii="Times New Roman"/>
          <w:spacing w:val="2"/>
        </w:rPr>
        <w:t>应记录包含仪器参数、测试条件和标尺信息等关键参数信息。</w:t>
      </w:r>
    </w:p>
    <w:p>
      <w:pPr>
        <w:pStyle w:val="53"/>
        <w:spacing w:before="312" w:after="312"/>
      </w:pPr>
      <w:bookmarkStart w:id="46" w:name="_Toc202216380"/>
      <w:r>
        <w:rPr>
          <w:rFonts w:hint="eastAsia"/>
        </w:rPr>
        <w:t>试验结果观察及评定</w:t>
      </w:r>
      <w:bookmarkEnd w:id="46"/>
    </w:p>
    <w:p>
      <w:pPr>
        <w:pStyle w:val="133"/>
      </w:pPr>
      <w:r>
        <w:rPr>
          <w:rFonts w:hint="eastAsia"/>
        </w:rPr>
        <w:t>氧化膜生长动力学参数</w:t>
      </w:r>
    </w:p>
    <w:p>
      <w:pPr>
        <w:pStyle w:val="31"/>
        <w:spacing w:before="156" w:beforeLines="50" w:after="156" w:afterLines="50"/>
        <w:rPr>
          <w:rFonts w:ascii="Times New Roman"/>
        </w:rPr>
      </w:pPr>
      <w:ins w:id="89" w:author="Administrator" w:date="2025-09-08T14:55:00Z">
        <w:r>
          <w:rPr>
            <w:rFonts w:hint="eastAsia" w:ascii="Times New Roman"/>
          </w:rPr>
          <w:t>按</w:t>
        </w:r>
      </w:ins>
      <w:del w:id="90" w:author="Administrator" w:date="2025-09-08T14:55:00Z">
        <w:r>
          <w:rPr>
            <w:rFonts w:hint="eastAsia" w:ascii="Times New Roman"/>
          </w:rPr>
          <w:delText>参</w:delText>
        </w:r>
      </w:del>
      <w:r>
        <w:rPr>
          <w:rFonts w:hint="eastAsia" w:ascii="Times New Roman"/>
        </w:rPr>
        <w:t>照GB/T</w:t>
      </w:r>
      <w:ins w:id="91" w:author="Administrator" w:date="2025-09-08T14:55:00Z">
        <w:r>
          <w:rPr>
            <w:rFonts w:ascii="Times New Roman"/>
          </w:rPr>
          <w:t xml:space="preserve"> </w:t>
        </w:r>
      </w:ins>
      <w:r>
        <w:rPr>
          <w:rFonts w:hint="eastAsia" w:ascii="Times New Roman"/>
        </w:rPr>
        <w:t>38430</w:t>
      </w:r>
      <w:del w:id="92" w:author="Administrator" w:date="2025-09-08T14:55:00Z">
        <w:r>
          <w:rPr>
            <w:rFonts w:hint="eastAsia" w:ascii="Times New Roman"/>
          </w:rPr>
          <w:delText xml:space="preserve"> </w:delText>
        </w:r>
      </w:del>
      <w:r>
        <w:rPr>
          <w:rFonts w:hint="eastAsia" w:ascii="Times New Roman"/>
        </w:rPr>
        <w:t>中第9章</w:t>
      </w:r>
      <w:ins w:id="93" w:author="Administrator" w:date="2025-09-08T14:55:00Z">
        <w:r>
          <w:rPr>
            <w:rFonts w:hint="eastAsia" w:ascii="Times New Roman"/>
          </w:rPr>
          <w:t>的要求，</w:t>
        </w:r>
      </w:ins>
      <w:r>
        <w:rPr>
          <w:rFonts w:hint="eastAsia" w:ascii="Times New Roman"/>
        </w:rPr>
        <w:t>获得单位面积质量总变化和时间的关系图，分析氧化膜生长动力学，获得关键参数。</w:t>
      </w:r>
    </w:p>
    <w:p>
      <w:pPr>
        <w:pStyle w:val="50"/>
        <w:spacing w:before="156" w:after="156"/>
      </w:pPr>
      <w:r>
        <w:rPr>
          <w:rFonts w:hint="eastAsia"/>
        </w:rPr>
        <w:t>氧化膜形貌及成分</w:t>
      </w:r>
    </w:p>
    <w:p>
      <w:pPr>
        <w:pStyle w:val="71"/>
        <w:rPr>
          <w:rFonts w:ascii="Times New Roman"/>
        </w:rPr>
      </w:pPr>
      <w:r>
        <w:rPr>
          <w:rFonts w:hint="eastAsia" w:ascii="Times New Roman"/>
        </w:rPr>
        <w:t>可按以下步骤测量氧化膜厚度：</w:t>
      </w:r>
    </w:p>
    <w:p>
      <w:pPr>
        <w:pStyle w:val="157"/>
        <w:widowControl w:val="0"/>
        <w:numPr>
          <w:ilvl w:val="0"/>
          <w:numId w:val="25"/>
        </w:numPr>
        <w:ind w:left="873" w:hanging="442" w:firstLineChars="0"/>
        <w:contextualSpacing/>
        <w:jc w:val="both"/>
        <w:rPr>
          <w:rFonts w:ascii="Times New Roman" w:hAnsi="Times New Roman"/>
          <w:spacing w:val="2"/>
          <w:kern w:val="0"/>
          <w:szCs w:val="21"/>
        </w:rPr>
      </w:pPr>
      <w:r>
        <w:rPr>
          <w:rFonts w:hint="eastAsia" w:ascii="Times New Roman" w:hAnsi="Times New Roman"/>
          <w:spacing w:val="2"/>
          <w:kern w:val="0"/>
          <w:szCs w:val="21"/>
        </w:rPr>
        <w:t>均匀区域测量：在SEM下选取5个代表性视场，每个视场沿膜层垂直方向等间距测量3点（间距≥5</w:t>
      </w:r>
      <w:r>
        <w:rPr>
          <w:rFonts w:ascii="Times New Roman" w:hAnsi="Times New Roman"/>
          <w:spacing w:val="2"/>
          <w:kern w:val="0"/>
          <w:szCs w:val="21"/>
        </w:rPr>
        <w:t>μm</w:t>
      </w:r>
      <w:r>
        <w:rPr>
          <w:rFonts w:hint="eastAsia" w:ascii="Times New Roman" w:hAnsi="Times New Roman"/>
          <w:spacing w:val="2"/>
          <w:kern w:val="0"/>
          <w:szCs w:val="21"/>
        </w:rPr>
        <w:t>），剔除异常值（±</w:t>
      </w:r>
      <w:r>
        <w:rPr>
          <w:rFonts w:ascii="Times New Roman" w:hAnsi="Times New Roman"/>
          <w:spacing w:val="2"/>
          <w:kern w:val="0"/>
          <w:szCs w:val="21"/>
        </w:rPr>
        <w:t>2σ</w:t>
      </w:r>
      <w:r>
        <w:rPr>
          <w:rFonts w:hint="eastAsia" w:ascii="Times New Roman" w:hAnsi="Times New Roman"/>
          <w:spacing w:val="2"/>
          <w:kern w:val="0"/>
          <w:szCs w:val="21"/>
        </w:rPr>
        <w:t>准则）后取算术平均值，结果保留至0.</w:t>
      </w:r>
      <w:r>
        <w:rPr>
          <w:rFonts w:ascii="Times New Roman" w:hAnsi="Times New Roman"/>
          <w:spacing w:val="2"/>
          <w:kern w:val="0"/>
          <w:szCs w:val="21"/>
        </w:rPr>
        <w:t>1μm</w:t>
      </w:r>
      <w:r>
        <w:rPr>
          <w:rFonts w:hint="eastAsia" w:ascii="Times New Roman" w:hAnsi="Times New Roman"/>
          <w:spacing w:val="2"/>
          <w:kern w:val="0"/>
          <w:szCs w:val="21"/>
        </w:rPr>
        <w:t>；</w:t>
      </w:r>
    </w:p>
    <w:p>
      <w:pPr>
        <w:pStyle w:val="157"/>
        <w:widowControl w:val="0"/>
        <w:numPr>
          <w:ilvl w:val="0"/>
          <w:numId w:val="25"/>
        </w:numPr>
        <w:ind w:left="873" w:hanging="442" w:firstLineChars="0"/>
        <w:contextualSpacing/>
        <w:jc w:val="both"/>
        <w:rPr>
          <w:rFonts w:ascii="Times New Roman" w:hAnsi="Times New Roman"/>
          <w:spacing w:val="2"/>
          <w:kern w:val="0"/>
          <w:szCs w:val="21"/>
        </w:rPr>
      </w:pPr>
      <w:r>
        <w:rPr>
          <w:rFonts w:hint="eastAsia" w:ascii="Times New Roman" w:hAnsi="Times New Roman"/>
          <w:spacing w:val="2"/>
          <w:kern w:val="0"/>
          <w:szCs w:val="21"/>
        </w:rPr>
        <w:t>不均匀区域分析：采用SEM获取氧化膜截面形貌，利用图像分析软件识别氧化膜边界，并沿垂直于氧化膜/基体界面的方向设置至少5条等距测量线，计算每两条测量线之间对应的氧化膜面积（S）与测量线宽度（L）的比值，获得局部厚度（</w:t>
      </w:r>
      <w:r>
        <w:rPr>
          <w:rFonts w:ascii="Times New Roman" w:hAnsi="Times New Roman"/>
          <w:spacing w:val="2"/>
          <w:kern w:val="0"/>
          <w:szCs w:val="21"/>
        </w:rPr>
        <w:t>δ</w:t>
      </w:r>
      <w:r>
        <w:rPr>
          <w:rFonts w:hint="eastAsia" w:ascii="Times New Roman" w:hAnsi="Times New Roman"/>
          <w:spacing w:val="2"/>
          <w:kern w:val="0"/>
          <w:szCs w:val="21"/>
        </w:rPr>
        <w:t>=S/L），最终取所有测量点厚度的算术平均值作为氧化膜平均厚度，并计算标准偏差以评估厚度分布的均匀性。</w:t>
      </w:r>
    </w:p>
    <w:p>
      <w:pPr>
        <w:pStyle w:val="71"/>
        <w:rPr>
          <w:rFonts w:ascii="黑体" w:hAnsi="黑体" w:eastAsia="黑体"/>
          <w:rPrChange w:id="94" w:author="Administrator" w:date="2025-09-08T14:56:00Z">
            <w:rPr>
              <w:rFonts w:ascii="Times New Roman"/>
            </w:rPr>
          </w:rPrChange>
        </w:rPr>
      </w:pPr>
      <w:r>
        <w:rPr>
          <w:rFonts w:hint="eastAsia" w:ascii="黑体" w:hAnsi="黑体" w:eastAsia="黑体"/>
          <w:rPrChange w:id="95" w:author="Administrator" w:date="2025-09-08T14:56:00Z">
            <w:rPr>
              <w:rFonts w:hint="eastAsia" w:ascii="Times New Roman"/>
            </w:rPr>
          </w:rPrChange>
        </w:rPr>
        <w:t>氧化膜成分分析</w:t>
      </w:r>
    </w:p>
    <w:p>
      <w:pPr>
        <w:ind w:firstLine="428" w:firstLineChars="200"/>
        <w:rPr>
          <w:spacing w:val="2"/>
          <w:kern w:val="0"/>
          <w:szCs w:val="21"/>
        </w:rPr>
      </w:pPr>
      <w:r>
        <w:rPr>
          <w:rFonts w:hint="eastAsia"/>
          <w:spacing w:val="2"/>
          <w:kern w:val="0"/>
          <w:szCs w:val="21"/>
        </w:rPr>
        <w:t>采用EDS进行半定量点分析、线扫描及面扫描，可参照</w:t>
      </w:r>
      <w:r>
        <w:rPr>
          <w:spacing w:val="2"/>
          <w:kern w:val="0"/>
          <w:szCs w:val="21"/>
        </w:rPr>
        <w:t>GB</w:t>
      </w:r>
      <w:r>
        <w:rPr>
          <w:rFonts w:hint="eastAsia"/>
          <w:spacing w:val="2"/>
          <w:kern w:val="0"/>
          <w:szCs w:val="21"/>
        </w:rPr>
        <w:t>/</w:t>
      </w:r>
      <w:r>
        <w:rPr>
          <w:spacing w:val="2"/>
          <w:kern w:val="0"/>
          <w:szCs w:val="21"/>
        </w:rPr>
        <w:t>T 25189-2010</w:t>
      </w:r>
      <w:r>
        <w:rPr>
          <w:rFonts w:hint="eastAsia"/>
          <w:spacing w:val="2"/>
          <w:kern w:val="0"/>
          <w:szCs w:val="21"/>
        </w:rPr>
        <w:t>执行。重点关注Fe、Cr、Ni、O等元素的分布特征，为物相分析提供参考。</w:t>
      </w:r>
    </w:p>
    <w:p>
      <w:pPr>
        <w:pStyle w:val="71"/>
        <w:rPr>
          <w:rFonts w:ascii="黑体" w:hAnsi="黑体" w:eastAsia="黑体"/>
          <w:rPrChange w:id="96" w:author="Administrator" w:date="2025-09-08T14:56:00Z">
            <w:rPr>
              <w:rFonts w:ascii="Times New Roman"/>
            </w:rPr>
          </w:rPrChange>
        </w:rPr>
      </w:pPr>
      <w:r>
        <w:rPr>
          <w:rFonts w:hint="eastAsia" w:ascii="黑体" w:hAnsi="黑体" w:eastAsia="黑体"/>
          <w:rPrChange w:id="97" w:author="Administrator" w:date="2025-09-08T14:56:00Z">
            <w:rPr>
              <w:rFonts w:hint="eastAsia" w:ascii="Times New Roman"/>
            </w:rPr>
          </w:rPrChange>
        </w:rPr>
        <w:t>氧化膜物相分析</w:t>
      </w:r>
    </w:p>
    <w:p>
      <w:pPr>
        <w:ind w:firstLine="428" w:firstLineChars="200"/>
        <w:rPr>
          <w:spacing w:val="2"/>
          <w:kern w:val="0"/>
          <w:szCs w:val="21"/>
        </w:rPr>
      </w:pPr>
      <w:r>
        <w:rPr>
          <w:rFonts w:hint="eastAsia"/>
          <w:spacing w:val="2"/>
          <w:kern w:val="0"/>
          <w:szCs w:val="21"/>
        </w:rPr>
        <w:t>采用</w:t>
      </w:r>
      <w:bookmarkStart w:id="47" w:name="_Hlk201690302"/>
      <w:r>
        <w:rPr>
          <w:rFonts w:hint="eastAsia"/>
          <w:spacing w:val="2"/>
          <w:kern w:val="0"/>
          <w:szCs w:val="21"/>
        </w:rPr>
        <w:t>TEM</w:t>
      </w:r>
      <w:bookmarkEnd w:id="47"/>
      <w:r>
        <w:rPr>
          <w:spacing w:val="2"/>
          <w:kern w:val="0"/>
          <w:szCs w:val="21"/>
        </w:rPr>
        <w:t>对氧化膜的微观结构</w:t>
      </w:r>
      <w:r>
        <w:rPr>
          <w:rFonts w:hint="eastAsia"/>
          <w:spacing w:val="2"/>
          <w:kern w:val="0"/>
          <w:szCs w:val="21"/>
        </w:rPr>
        <w:t>和物相组成</w:t>
      </w:r>
      <w:r>
        <w:rPr>
          <w:spacing w:val="2"/>
          <w:kern w:val="0"/>
          <w:szCs w:val="21"/>
        </w:rPr>
        <w:t>进行表征，重点考察氧化膜的</w:t>
      </w:r>
      <w:r>
        <w:rPr>
          <w:rFonts w:hint="eastAsia"/>
          <w:spacing w:val="2"/>
          <w:kern w:val="0"/>
          <w:szCs w:val="21"/>
        </w:rPr>
        <w:t>结构、氧化膜/基体</w:t>
      </w:r>
      <w:r>
        <w:rPr>
          <w:spacing w:val="2"/>
          <w:kern w:val="0"/>
          <w:szCs w:val="21"/>
        </w:rPr>
        <w:t>界面特征及缺陷分布情况。</w:t>
      </w:r>
    </w:p>
    <w:p>
      <w:pPr>
        <w:pStyle w:val="50"/>
        <w:spacing w:before="156" w:after="156"/>
      </w:pPr>
      <w:r>
        <w:rPr>
          <w:rFonts w:hint="eastAsia"/>
        </w:rPr>
        <w:t>渗碳特征</w:t>
      </w:r>
    </w:p>
    <w:p>
      <w:pPr>
        <w:pStyle w:val="71"/>
        <w:jc w:val="both"/>
        <w:rPr>
          <w:rFonts w:ascii="Times New Roman"/>
        </w:rPr>
      </w:pPr>
      <w:r>
        <w:rPr>
          <w:rFonts w:hint="eastAsia" w:ascii="Times New Roman"/>
        </w:rPr>
        <w:t>通过TEM观察和SIMS测试获取试样渗碳区分布特征，重点关注渗碳区的范围和在基体中是否新形成了碳化物；</w:t>
      </w:r>
    </w:p>
    <w:p>
      <w:pPr>
        <w:pStyle w:val="71"/>
        <w:jc w:val="both"/>
        <w:rPr>
          <w:rFonts w:ascii="Times New Roman"/>
        </w:rPr>
      </w:pPr>
      <w:r>
        <w:rPr>
          <w:rFonts w:hint="eastAsia" w:ascii="Times New Roman"/>
        </w:rPr>
        <w:t>如在基体中新形成了碳化物，可观察渗碳区碳化物的形貌、尺寸及分布特征，必要时采用透射电子显微镜分析碳化物的物相组成。</w:t>
      </w:r>
    </w:p>
    <w:p>
      <w:pPr>
        <w:pStyle w:val="53"/>
        <w:spacing w:before="312" w:after="312"/>
      </w:pPr>
      <w:bookmarkStart w:id="48" w:name="_Toc202216381"/>
      <w:r>
        <w:rPr>
          <w:rFonts w:hint="eastAsia"/>
        </w:rPr>
        <w:t>质量保证</w:t>
      </w:r>
      <w:bookmarkEnd w:id="48"/>
    </w:p>
    <w:p>
      <w:pPr>
        <w:pStyle w:val="50"/>
        <w:spacing w:before="156" w:after="156"/>
      </w:pPr>
      <w:r>
        <w:t>试验人员要求</w:t>
      </w:r>
    </w:p>
    <w:p>
      <w:pPr>
        <w:ind w:firstLine="428" w:firstLineChars="200"/>
        <w:rPr>
          <w:spacing w:val="2"/>
          <w:kern w:val="0"/>
          <w:szCs w:val="21"/>
        </w:rPr>
      </w:pPr>
      <w:r>
        <w:rPr>
          <w:spacing w:val="2"/>
          <w:kern w:val="0"/>
          <w:szCs w:val="21"/>
        </w:rPr>
        <w:t>本</w:t>
      </w:r>
      <w:r>
        <w:rPr>
          <w:rFonts w:hint="eastAsia"/>
          <w:spacing w:val="2"/>
          <w:kern w:val="0"/>
          <w:szCs w:val="21"/>
        </w:rPr>
        <w:t>文件</w:t>
      </w:r>
      <w:r>
        <w:rPr>
          <w:spacing w:val="2"/>
          <w:kern w:val="0"/>
          <w:szCs w:val="21"/>
        </w:rPr>
        <w:t>所规定的</w:t>
      </w:r>
      <w:r>
        <w:rPr>
          <w:rFonts w:hint="eastAsia"/>
          <w:spacing w:val="2"/>
          <w:kern w:val="0"/>
          <w:szCs w:val="21"/>
        </w:rPr>
        <w:t>试验涉及高温高压特殊工况，</w:t>
      </w:r>
      <w:r>
        <w:rPr>
          <w:spacing w:val="2"/>
          <w:kern w:val="0"/>
          <w:szCs w:val="21"/>
        </w:rPr>
        <w:t>试验人员应</w:t>
      </w:r>
      <w:r>
        <w:rPr>
          <w:rFonts w:hint="eastAsia"/>
          <w:spacing w:val="2"/>
          <w:kern w:val="0"/>
          <w:szCs w:val="21"/>
        </w:rPr>
        <w:t>经过实验室培训，应</w:t>
      </w:r>
      <w:r>
        <w:rPr>
          <w:spacing w:val="2"/>
          <w:kern w:val="0"/>
          <w:szCs w:val="21"/>
        </w:rPr>
        <w:t>具备</w:t>
      </w:r>
      <w:r>
        <w:rPr>
          <w:rFonts w:hint="eastAsia"/>
          <w:spacing w:val="2"/>
          <w:kern w:val="0"/>
          <w:szCs w:val="21"/>
        </w:rPr>
        <w:t>关于高温高压超临界二氧化碳循环系统基本操作技能及高温腐蚀专业背景知识</w:t>
      </w:r>
      <w:del w:id="98" w:author="Administrator" w:date="2025-09-08T14:56:00Z">
        <w:r>
          <w:rPr>
            <w:rFonts w:hint="eastAsia"/>
            <w:spacing w:val="2"/>
            <w:kern w:val="0"/>
            <w:szCs w:val="21"/>
          </w:rPr>
          <w:delText>、</w:delText>
        </w:r>
      </w:del>
      <w:ins w:id="99" w:author="Administrator" w:date="2025-09-08T14:56:00Z">
        <w:r>
          <w:rPr>
            <w:rFonts w:hint="eastAsia"/>
            <w:spacing w:val="2"/>
            <w:kern w:val="0"/>
            <w:szCs w:val="21"/>
          </w:rPr>
          <w:t>，</w:t>
        </w:r>
      </w:ins>
      <w:r>
        <w:rPr>
          <w:spacing w:val="2"/>
          <w:kern w:val="0"/>
          <w:szCs w:val="21"/>
        </w:rPr>
        <w:t>以</w:t>
      </w:r>
      <w:r>
        <w:rPr>
          <w:rFonts w:hint="eastAsia"/>
          <w:spacing w:val="2"/>
          <w:kern w:val="0"/>
          <w:szCs w:val="21"/>
        </w:rPr>
        <w:t>保证试验可靠性</w:t>
      </w:r>
      <w:r>
        <w:rPr>
          <w:spacing w:val="2"/>
          <w:kern w:val="0"/>
          <w:szCs w:val="21"/>
        </w:rPr>
        <w:t>及结果可信度。</w:t>
      </w:r>
    </w:p>
    <w:p>
      <w:pPr>
        <w:pStyle w:val="50"/>
        <w:spacing w:before="156" w:after="156"/>
      </w:pPr>
      <w:r>
        <w:t>试验系统校准要求</w:t>
      </w:r>
    </w:p>
    <w:p>
      <w:pPr>
        <w:ind w:firstLine="428" w:firstLineChars="200"/>
        <w:rPr>
          <w:spacing w:val="2"/>
          <w:kern w:val="0"/>
          <w:szCs w:val="21"/>
        </w:rPr>
      </w:pPr>
      <w:r>
        <w:rPr>
          <w:rFonts w:hint="eastAsia"/>
          <w:spacing w:val="2"/>
          <w:kern w:val="0"/>
          <w:szCs w:val="21"/>
        </w:rPr>
        <w:t>定期对超临界二氧化碳循环系统中的压力容器及温度、压力参数等测试用传感器或探头进行检测或计量标定，定期更换探头和其他耗材，保证相关试验参数和结果的可信度。</w:t>
      </w:r>
    </w:p>
    <w:p>
      <w:pPr>
        <w:pStyle w:val="53"/>
        <w:spacing w:before="312" w:after="312"/>
      </w:pPr>
      <w:bookmarkStart w:id="49" w:name="_Toc490677442"/>
      <w:bookmarkStart w:id="50" w:name="_Toc490662743"/>
      <w:bookmarkStart w:id="51" w:name="_Toc202216382"/>
      <w:bookmarkStart w:id="52" w:name="_Toc58866397"/>
      <w:bookmarkStart w:id="53" w:name="_Toc57916569"/>
      <w:r>
        <w:t>试验报告</w:t>
      </w:r>
      <w:bookmarkEnd w:id="49"/>
      <w:bookmarkEnd w:id="50"/>
      <w:bookmarkEnd w:id="51"/>
      <w:bookmarkEnd w:id="52"/>
      <w:bookmarkEnd w:id="53"/>
    </w:p>
    <w:p>
      <w:pPr>
        <w:ind w:firstLine="428" w:firstLineChars="200"/>
        <w:rPr>
          <w:spacing w:val="2"/>
          <w:kern w:val="0"/>
          <w:szCs w:val="21"/>
        </w:rPr>
      </w:pPr>
      <w:r>
        <w:rPr>
          <w:spacing w:val="2"/>
          <w:kern w:val="0"/>
          <w:szCs w:val="21"/>
        </w:rPr>
        <w:t>试验报告应包括但不限于以下内容：</w:t>
      </w:r>
    </w:p>
    <w:p>
      <w:pPr>
        <w:pStyle w:val="157"/>
        <w:widowControl w:val="0"/>
        <w:numPr>
          <w:ilvl w:val="0"/>
          <w:numId w:val="26"/>
        </w:numPr>
        <w:ind w:left="873" w:hanging="442" w:firstLineChars="0"/>
        <w:contextualSpacing/>
        <w:jc w:val="both"/>
        <w:rPr>
          <w:rFonts w:ascii="Times New Roman" w:hAnsi="Times New Roman"/>
          <w:spacing w:val="2"/>
          <w:kern w:val="0"/>
          <w:szCs w:val="21"/>
        </w:rPr>
      </w:pPr>
      <w:r>
        <w:rPr>
          <w:rFonts w:ascii="Times New Roman" w:hAnsi="Times New Roman"/>
          <w:spacing w:val="2"/>
          <w:kern w:val="0"/>
          <w:szCs w:val="21"/>
        </w:rPr>
        <w:t>本</w:t>
      </w:r>
      <w:r>
        <w:rPr>
          <w:rFonts w:hint="eastAsia" w:ascii="Times New Roman" w:hAnsi="Times New Roman"/>
          <w:spacing w:val="2"/>
          <w:kern w:val="0"/>
          <w:szCs w:val="21"/>
        </w:rPr>
        <w:t>文件</w:t>
      </w:r>
      <w:r>
        <w:rPr>
          <w:rFonts w:ascii="Times New Roman" w:hAnsi="Times New Roman"/>
          <w:spacing w:val="2"/>
          <w:kern w:val="0"/>
          <w:szCs w:val="21"/>
        </w:rPr>
        <w:t>编号；</w:t>
      </w:r>
    </w:p>
    <w:p>
      <w:pPr>
        <w:pStyle w:val="157"/>
        <w:widowControl w:val="0"/>
        <w:numPr>
          <w:ilvl w:val="0"/>
          <w:numId w:val="26"/>
        </w:numPr>
        <w:ind w:left="873" w:hanging="442" w:firstLineChars="0"/>
        <w:contextualSpacing/>
        <w:jc w:val="both"/>
        <w:rPr>
          <w:rFonts w:ascii="Times New Roman" w:hAnsi="Times New Roman"/>
          <w:spacing w:val="2"/>
          <w:kern w:val="0"/>
          <w:szCs w:val="21"/>
        </w:rPr>
      </w:pPr>
      <w:r>
        <w:rPr>
          <w:rFonts w:ascii="Times New Roman" w:hAnsi="Times New Roman"/>
          <w:spacing w:val="2"/>
          <w:kern w:val="0"/>
          <w:szCs w:val="21"/>
        </w:rPr>
        <w:t>材料牌号和标准号、炉批号、化学成分</w:t>
      </w:r>
      <w:r>
        <w:rPr>
          <w:rFonts w:hint="eastAsia" w:ascii="Times New Roman" w:hAnsi="Times New Roman"/>
          <w:spacing w:val="2"/>
          <w:kern w:val="0"/>
          <w:szCs w:val="21"/>
        </w:rPr>
        <w:t>和</w:t>
      </w:r>
      <w:r>
        <w:rPr>
          <w:rFonts w:ascii="Times New Roman" w:hAnsi="Times New Roman"/>
          <w:spacing w:val="2"/>
          <w:kern w:val="0"/>
          <w:szCs w:val="21"/>
        </w:rPr>
        <w:t>热处理状态</w:t>
      </w:r>
      <w:del w:id="100" w:author="Administrator" w:date="2025-09-08T14:57:00Z">
        <w:r>
          <w:rPr>
            <w:rFonts w:ascii="Times New Roman" w:hAnsi="Times New Roman"/>
            <w:spacing w:val="2"/>
            <w:kern w:val="0"/>
            <w:szCs w:val="21"/>
          </w:rPr>
          <w:delText>等</w:delText>
        </w:r>
      </w:del>
      <w:r>
        <w:rPr>
          <w:rFonts w:hint="eastAsia" w:ascii="Times New Roman" w:hAnsi="Times New Roman"/>
          <w:spacing w:val="2"/>
          <w:kern w:val="0"/>
          <w:szCs w:val="21"/>
        </w:rPr>
        <w:t>；</w:t>
      </w:r>
    </w:p>
    <w:p>
      <w:pPr>
        <w:pStyle w:val="157"/>
        <w:widowControl w:val="0"/>
        <w:numPr>
          <w:ilvl w:val="0"/>
          <w:numId w:val="26"/>
        </w:numPr>
        <w:ind w:left="873" w:hanging="442" w:firstLineChars="0"/>
        <w:contextualSpacing/>
        <w:jc w:val="both"/>
        <w:rPr>
          <w:rFonts w:ascii="Times New Roman" w:hAnsi="Times New Roman"/>
          <w:spacing w:val="2"/>
          <w:kern w:val="0"/>
          <w:szCs w:val="21"/>
        </w:rPr>
      </w:pPr>
      <w:r>
        <w:rPr>
          <w:rFonts w:hint="eastAsia" w:ascii="Times New Roman" w:hAnsi="Times New Roman"/>
          <w:spacing w:val="2"/>
          <w:kern w:val="0"/>
          <w:szCs w:val="21"/>
        </w:rPr>
        <w:t>取样位置、制备方法、</w:t>
      </w:r>
      <w:r>
        <w:rPr>
          <w:rFonts w:ascii="Times New Roman" w:hAnsi="Times New Roman"/>
          <w:spacing w:val="2"/>
          <w:kern w:val="0"/>
          <w:szCs w:val="21"/>
        </w:rPr>
        <w:t>试样数量</w:t>
      </w:r>
      <w:r>
        <w:rPr>
          <w:rFonts w:hint="eastAsia" w:ascii="Times New Roman" w:hAnsi="Times New Roman"/>
          <w:spacing w:val="2"/>
          <w:kern w:val="0"/>
          <w:szCs w:val="21"/>
        </w:rPr>
        <w:t>、试样质量、</w:t>
      </w:r>
      <w:r>
        <w:rPr>
          <w:rFonts w:ascii="Times New Roman" w:hAnsi="Times New Roman"/>
          <w:spacing w:val="2"/>
          <w:kern w:val="0"/>
          <w:szCs w:val="21"/>
        </w:rPr>
        <w:t>试样</w:t>
      </w:r>
      <w:r>
        <w:rPr>
          <w:rFonts w:hint="eastAsia" w:ascii="Times New Roman" w:hAnsi="Times New Roman"/>
          <w:spacing w:val="2"/>
          <w:kern w:val="0"/>
          <w:szCs w:val="21"/>
        </w:rPr>
        <w:t>形状及</w:t>
      </w:r>
      <w:r>
        <w:rPr>
          <w:rFonts w:ascii="Times New Roman" w:hAnsi="Times New Roman"/>
          <w:spacing w:val="2"/>
          <w:kern w:val="0"/>
          <w:szCs w:val="21"/>
        </w:rPr>
        <w:t>尺寸；</w:t>
      </w:r>
    </w:p>
    <w:p>
      <w:pPr>
        <w:pStyle w:val="157"/>
        <w:widowControl w:val="0"/>
        <w:numPr>
          <w:ilvl w:val="0"/>
          <w:numId w:val="26"/>
        </w:numPr>
        <w:ind w:left="873" w:hanging="442" w:firstLineChars="0"/>
        <w:contextualSpacing/>
        <w:jc w:val="both"/>
        <w:rPr>
          <w:rFonts w:ascii="Times New Roman" w:hAnsi="Times New Roman"/>
          <w:spacing w:val="2"/>
          <w:kern w:val="0"/>
          <w:szCs w:val="21"/>
        </w:rPr>
      </w:pPr>
      <w:r>
        <w:rPr>
          <w:rFonts w:ascii="Times New Roman" w:hAnsi="Times New Roman"/>
          <w:spacing w:val="2"/>
          <w:kern w:val="0"/>
          <w:szCs w:val="21"/>
        </w:rPr>
        <w:t>试验参数，</w:t>
      </w:r>
      <w:r>
        <w:rPr>
          <w:rFonts w:hint="eastAsia" w:ascii="Times New Roman" w:hAnsi="Times New Roman"/>
          <w:spacing w:val="2"/>
          <w:kern w:val="0"/>
          <w:szCs w:val="21"/>
        </w:rPr>
        <w:t>包括</w:t>
      </w:r>
      <w:r>
        <w:rPr>
          <w:rFonts w:ascii="Times New Roman" w:hAnsi="Times New Roman"/>
          <w:spacing w:val="2"/>
          <w:kern w:val="0"/>
          <w:szCs w:val="21"/>
        </w:rPr>
        <w:t>试验温度和压力、气源、总</w:t>
      </w:r>
      <w:r>
        <w:rPr>
          <w:rFonts w:hint="eastAsia" w:ascii="Times New Roman" w:hAnsi="Times New Roman"/>
          <w:spacing w:val="2"/>
          <w:kern w:val="0"/>
          <w:szCs w:val="21"/>
        </w:rPr>
        <w:t>试验</w:t>
      </w:r>
      <w:r>
        <w:rPr>
          <w:rFonts w:ascii="Times New Roman" w:hAnsi="Times New Roman"/>
          <w:spacing w:val="2"/>
          <w:kern w:val="0"/>
          <w:szCs w:val="21"/>
        </w:rPr>
        <w:t>时间</w:t>
      </w:r>
      <w:r>
        <w:rPr>
          <w:rFonts w:hint="eastAsia" w:ascii="Times New Roman" w:hAnsi="Times New Roman"/>
          <w:spacing w:val="2"/>
          <w:kern w:val="0"/>
          <w:szCs w:val="21"/>
        </w:rPr>
        <w:t>、</w:t>
      </w:r>
      <w:r>
        <w:rPr>
          <w:rFonts w:ascii="Times New Roman" w:hAnsi="Times New Roman"/>
          <w:spacing w:val="2"/>
          <w:kern w:val="0"/>
          <w:szCs w:val="21"/>
        </w:rPr>
        <w:t>取样</w:t>
      </w:r>
      <w:r>
        <w:rPr>
          <w:rFonts w:hint="eastAsia" w:ascii="Times New Roman" w:hAnsi="Times New Roman"/>
          <w:spacing w:val="2"/>
          <w:kern w:val="0"/>
          <w:szCs w:val="21"/>
        </w:rPr>
        <w:t>时间和分析测试关键参数</w:t>
      </w:r>
      <w:r>
        <w:rPr>
          <w:rFonts w:ascii="Times New Roman" w:hAnsi="Times New Roman"/>
          <w:spacing w:val="2"/>
          <w:kern w:val="0"/>
          <w:szCs w:val="21"/>
        </w:rPr>
        <w:t>等；</w:t>
      </w:r>
    </w:p>
    <w:p>
      <w:pPr>
        <w:pStyle w:val="157"/>
        <w:widowControl w:val="0"/>
        <w:numPr>
          <w:ilvl w:val="0"/>
          <w:numId w:val="26"/>
        </w:numPr>
        <w:ind w:left="873" w:hanging="442" w:firstLineChars="0"/>
        <w:contextualSpacing/>
        <w:jc w:val="both"/>
        <w:rPr>
          <w:rFonts w:ascii="Times New Roman" w:hAnsi="Times New Roman"/>
          <w:spacing w:val="2"/>
          <w:kern w:val="0"/>
          <w:szCs w:val="21"/>
        </w:rPr>
      </w:pPr>
      <w:r>
        <w:rPr>
          <w:rFonts w:ascii="Times New Roman" w:hAnsi="Times New Roman"/>
          <w:spacing w:val="2"/>
          <w:kern w:val="0"/>
          <w:szCs w:val="21"/>
        </w:rPr>
        <w:t>试验结果，包括</w:t>
      </w:r>
      <w:r>
        <w:rPr>
          <w:rFonts w:hint="eastAsia" w:ascii="Times New Roman" w:hAnsi="Times New Roman"/>
          <w:spacing w:val="2"/>
          <w:kern w:val="0"/>
          <w:szCs w:val="21"/>
        </w:rPr>
        <w:t>质量变化</w:t>
      </w:r>
      <w:r>
        <w:rPr>
          <w:rFonts w:ascii="Times New Roman" w:hAnsi="Times New Roman"/>
          <w:spacing w:val="2"/>
          <w:kern w:val="0"/>
          <w:szCs w:val="21"/>
        </w:rPr>
        <w:t>、</w:t>
      </w:r>
      <w:r>
        <w:rPr>
          <w:rFonts w:hint="eastAsia" w:ascii="Times New Roman" w:hAnsi="Times New Roman"/>
          <w:spacing w:val="2"/>
          <w:kern w:val="0"/>
          <w:szCs w:val="21"/>
        </w:rPr>
        <w:t>氧化膜生长动力学参数</w:t>
      </w:r>
      <w:r>
        <w:rPr>
          <w:rFonts w:ascii="Times New Roman" w:hAnsi="Times New Roman"/>
          <w:spacing w:val="2"/>
          <w:kern w:val="0"/>
          <w:szCs w:val="21"/>
        </w:rPr>
        <w:t>、氧化膜表面</w:t>
      </w:r>
      <w:r>
        <w:rPr>
          <w:rFonts w:hint="eastAsia" w:ascii="Times New Roman" w:hAnsi="Times New Roman"/>
          <w:spacing w:val="2"/>
          <w:kern w:val="0"/>
          <w:szCs w:val="21"/>
        </w:rPr>
        <w:t>和</w:t>
      </w:r>
      <w:r>
        <w:rPr>
          <w:rFonts w:ascii="Times New Roman" w:hAnsi="Times New Roman"/>
          <w:spacing w:val="2"/>
          <w:kern w:val="0"/>
          <w:szCs w:val="21"/>
        </w:rPr>
        <w:t>截面形貌</w:t>
      </w:r>
      <w:r>
        <w:rPr>
          <w:rFonts w:hint="eastAsia" w:ascii="Times New Roman" w:hAnsi="Times New Roman"/>
          <w:spacing w:val="2"/>
          <w:kern w:val="0"/>
          <w:szCs w:val="21"/>
        </w:rPr>
        <w:t>图</w:t>
      </w:r>
      <w:r>
        <w:rPr>
          <w:rFonts w:ascii="Times New Roman" w:hAnsi="Times New Roman"/>
          <w:spacing w:val="2"/>
          <w:kern w:val="0"/>
          <w:szCs w:val="21"/>
        </w:rPr>
        <w:t>、氧化膜结构和成分</w:t>
      </w:r>
      <w:r>
        <w:rPr>
          <w:rFonts w:hint="eastAsia" w:ascii="Times New Roman" w:hAnsi="Times New Roman"/>
          <w:spacing w:val="2"/>
          <w:kern w:val="0"/>
          <w:szCs w:val="21"/>
        </w:rPr>
        <w:t>、渗碳层深度</w:t>
      </w:r>
      <w:r>
        <w:rPr>
          <w:rFonts w:ascii="Times New Roman" w:hAnsi="Times New Roman"/>
          <w:spacing w:val="2"/>
          <w:kern w:val="0"/>
          <w:szCs w:val="21"/>
        </w:rPr>
        <w:t>等；</w:t>
      </w:r>
    </w:p>
    <w:p>
      <w:pPr>
        <w:pStyle w:val="157"/>
        <w:widowControl w:val="0"/>
        <w:numPr>
          <w:ilvl w:val="0"/>
          <w:numId w:val="26"/>
        </w:numPr>
        <w:ind w:left="873" w:hanging="442" w:firstLineChars="0"/>
        <w:contextualSpacing/>
        <w:jc w:val="both"/>
        <w:rPr>
          <w:rFonts w:ascii="Times New Roman" w:hAnsi="Times New Roman"/>
          <w:spacing w:val="2"/>
          <w:kern w:val="0"/>
          <w:szCs w:val="21"/>
        </w:rPr>
      </w:pPr>
      <w:r>
        <w:rPr>
          <w:rFonts w:ascii="Times New Roman" w:hAnsi="Times New Roman"/>
          <w:spacing w:val="2"/>
          <w:kern w:val="0"/>
          <w:szCs w:val="21"/>
        </w:rPr>
        <w:t>试验异常记录（如有）；</w:t>
      </w:r>
    </w:p>
    <w:p>
      <w:pPr>
        <w:pStyle w:val="157"/>
        <w:widowControl w:val="0"/>
        <w:numPr>
          <w:ilvl w:val="0"/>
          <w:numId w:val="26"/>
        </w:numPr>
        <w:ind w:left="873" w:hanging="442" w:firstLineChars="0"/>
        <w:contextualSpacing/>
        <w:jc w:val="both"/>
        <w:rPr>
          <w:rFonts w:ascii="Times New Roman" w:hAnsi="Times New Roman"/>
          <w:spacing w:val="2"/>
          <w:kern w:val="0"/>
          <w:szCs w:val="21"/>
        </w:rPr>
      </w:pPr>
      <w:r>
        <w:rPr>
          <w:rFonts w:ascii="Times New Roman" w:hAnsi="Times New Roman"/>
          <w:spacing w:val="2"/>
          <w:kern w:val="0"/>
          <w:szCs w:val="21"/>
        </w:rPr>
        <w:t>试验人员和日期。</w:t>
      </w:r>
    </w:p>
    <w:p>
      <w:pPr>
        <w:widowControl/>
        <w:jc w:val="left"/>
        <w:rPr>
          <w:spacing w:val="2"/>
          <w:kern w:val="0"/>
          <w:szCs w:val="21"/>
        </w:rPr>
      </w:pPr>
      <w:bookmarkStart w:id="54" w:name="_Hlk200644353"/>
      <w:r>
        <w:rPr>
          <w:sz w:val="24"/>
        </w:rPr>
        <w:br w:type="page"/>
      </w:r>
    </w:p>
    <w:p>
      <w:pPr>
        <w:pStyle w:val="3"/>
        <w:numPr>
          <w:ilvl w:val="0"/>
          <w:numId w:val="0"/>
        </w:numPr>
        <w:spacing w:before="120" w:after="0" w:line="400" w:lineRule="exact"/>
        <w:jc w:val="center"/>
        <w:rPr>
          <w:ins w:id="101" w:author="M25035" w:date="2025-09-25T17:22:22Z"/>
          <w:rFonts w:hint="eastAsia" w:ascii="Times New Roman" w:hAnsi="Times New Roman"/>
          <w:sz w:val="24"/>
        </w:rPr>
        <w:sectPr>
          <w:footerReference r:id="rId5" w:type="default"/>
          <w:type w:val="continuous"/>
          <w:pgSz w:w="11906" w:h="16838"/>
          <w:pgMar w:top="567" w:right="1134" w:bottom="1134" w:left="1418" w:header="1418" w:footer="1134" w:gutter="0"/>
          <w:pgNumType w:start="1"/>
          <w:cols w:space="425" w:num="1"/>
          <w:formProt w:val="0"/>
          <w:docGrid w:type="lines" w:linePitch="312" w:charSpace="0"/>
        </w:sectPr>
      </w:pPr>
      <w:bookmarkStart w:id="55" w:name="_Toc202216383"/>
      <w:bookmarkStart w:id="56" w:name="_Hlk202216575"/>
    </w:p>
    <w:p>
      <w:pPr>
        <w:pStyle w:val="3"/>
        <w:numPr>
          <w:ilvl w:val="0"/>
          <w:numId w:val="0"/>
        </w:numPr>
        <w:spacing w:before="120" w:after="0" w:line="400" w:lineRule="exact"/>
        <w:jc w:val="center"/>
        <w:rPr>
          <w:rFonts w:ascii="Times New Roman" w:hAnsi="Times New Roman"/>
          <w:sz w:val="24"/>
        </w:rPr>
      </w:pPr>
      <w:r>
        <w:rPr>
          <w:rFonts w:hint="eastAsia" w:ascii="Times New Roman" w:hAnsi="Times New Roman"/>
          <w:sz w:val="24"/>
        </w:rPr>
        <w:t>附录A</w:t>
      </w:r>
      <w:bookmarkEnd w:id="55"/>
    </w:p>
    <w:p>
      <w:pPr>
        <w:pStyle w:val="54"/>
        <w:numPr>
          <w:ilvl w:val="0"/>
          <w:numId w:val="0"/>
        </w:numPr>
        <w:spacing w:before="156" w:after="156"/>
        <w:jc w:val="center"/>
        <w:rPr>
          <w:sz w:val="24"/>
          <w:szCs w:val="24"/>
        </w:rPr>
      </w:pPr>
      <w:r>
        <w:rPr>
          <w:rFonts w:hint="eastAsia"/>
          <w:sz w:val="24"/>
          <w:szCs w:val="24"/>
        </w:rPr>
        <w:t>（资料性</w:t>
      </w:r>
      <w:del w:id="102" w:author="Administrator" w:date="2025-09-08T14:58:00Z">
        <w:r>
          <w:rPr>
            <w:rFonts w:hint="eastAsia"/>
            <w:sz w:val="24"/>
            <w:szCs w:val="24"/>
          </w:rPr>
          <w:delText>附录</w:delText>
        </w:r>
      </w:del>
      <w:r>
        <w:rPr>
          <w:rFonts w:hint="eastAsia"/>
          <w:sz w:val="24"/>
          <w:szCs w:val="24"/>
        </w:rPr>
        <w:t>）</w:t>
      </w:r>
    </w:p>
    <w:p>
      <w:pPr>
        <w:pStyle w:val="54"/>
        <w:numPr>
          <w:ilvl w:val="0"/>
          <w:numId w:val="0"/>
        </w:numPr>
        <w:spacing w:before="156" w:after="156"/>
        <w:jc w:val="center"/>
        <w:rPr>
          <w:sz w:val="24"/>
          <w:szCs w:val="24"/>
        </w:rPr>
      </w:pPr>
      <w:bookmarkStart w:id="57" w:name="_Hlk200644918"/>
      <w:r>
        <w:rPr>
          <w:rFonts w:hint="eastAsia"/>
          <w:sz w:val="24"/>
          <w:szCs w:val="24"/>
        </w:rPr>
        <w:t>核用超临界二氧化碳循环系统金属材料均匀腐蚀试验设备示意图</w:t>
      </w:r>
    </w:p>
    <w:bookmarkEnd w:id="54"/>
    <w:bookmarkEnd w:id="57"/>
    <w:p>
      <w:pPr>
        <w:jc w:val="center"/>
      </w:pPr>
      <w:r>
        <w:drawing>
          <wp:inline distT="0" distB="0" distL="0" distR="0">
            <wp:extent cx="5199380" cy="2690495"/>
            <wp:effectExtent l="0" t="0" r="1270" b="0"/>
            <wp:docPr id="169204344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043449" name="图片 9"/>
                    <pic:cNvPicPr>
                      <a:picLocks noChangeAspect="1"/>
                    </pic:cNvPicPr>
                  </pic:nvPicPr>
                  <pic:blipFill>
                    <a:blip r:embed="rId9" cstate="print">
                      <a:extLst>
                        <a:ext uri="{28A0092B-C50C-407E-A947-70E740481C1C}">
                          <a14:useLocalDpi xmlns:a14="http://schemas.microsoft.com/office/drawing/2010/main" val="0"/>
                        </a:ext>
                      </a:extLst>
                    </a:blip>
                    <a:srcRect t="1899"/>
                    <a:stretch>
                      <a:fillRect/>
                    </a:stretch>
                  </pic:blipFill>
                  <pic:spPr>
                    <a:xfrm>
                      <a:off x="0" y="0"/>
                      <a:ext cx="5235264" cy="2709585"/>
                    </a:xfrm>
                    <a:prstGeom prst="rect">
                      <a:avLst/>
                    </a:prstGeom>
                    <a:ln>
                      <a:noFill/>
                    </a:ln>
                  </pic:spPr>
                </pic:pic>
              </a:graphicData>
            </a:graphic>
          </wp:inline>
        </w:drawing>
      </w:r>
    </w:p>
    <w:p>
      <w:pPr>
        <w:spacing w:line="400" w:lineRule="exact"/>
        <w:rPr>
          <w:ins w:id="103" w:author="M25035" w:date="2025-09-25T17:23:32Z"/>
          <w:rFonts w:hint="eastAsia"/>
          <w:spacing w:val="2"/>
          <w:kern w:val="0"/>
          <w:sz w:val="18"/>
          <w:szCs w:val="18"/>
        </w:rPr>
      </w:pPr>
      <w:bookmarkStart w:id="58" w:name="OLE_LINK7"/>
      <w:bookmarkStart w:id="59" w:name="OLE_LINK8"/>
      <w:r>
        <w:rPr>
          <w:rFonts w:hint="eastAsia"/>
          <w:spacing w:val="2"/>
          <w:kern w:val="0"/>
          <w:sz w:val="18"/>
          <w:szCs w:val="18"/>
          <w:rPrChange w:id="104" w:author="Administrator" w:date="2025-09-08T15:02:00Z">
            <w:rPr>
              <w:rFonts w:hint="eastAsia"/>
              <w:spacing w:val="2"/>
              <w:kern w:val="0"/>
              <w:szCs w:val="21"/>
            </w:rPr>
          </w:rPrChange>
        </w:rPr>
        <w:t>标引序号说明：</w:t>
      </w:r>
    </w:p>
    <w:p>
      <w:pPr>
        <w:spacing w:line="400" w:lineRule="exact"/>
        <w:rPr>
          <w:ins w:id="105" w:author="M25035" w:date="2025-09-25T17:23:37Z"/>
          <w:rFonts w:hint="eastAsia"/>
          <w:spacing w:val="2"/>
          <w:kern w:val="0"/>
          <w:sz w:val="18"/>
          <w:szCs w:val="18"/>
        </w:rPr>
        <w:sectPr>
          <w:type w:val="continuous"/>
          <w:pgSz w:w="11906" w:h="16838"/>
          <w:pgMar w:top="567" w:right="1134" w:bottom="1134" w:left="1418" w:header="1418" w:footer="1134" w:gutter="0"/>
          <w:pgNumType w:start="1"/>
          <w:cols w:space="425" w:num="1"/>
          <w:formProt w:val="0"/>
          <w:docGrid w:type="lines" w:linePitch="312" w:charSpace="0"/>
        </w:sectPr>
      </w:pPr>
    </w:p>
    <w:p>
      <w:pPr>
        <w:spacing w:line="400" w:lineRule="exact"/>
        <w:rPr>
          <w:del w:id="106" w:author="Administrator" w:date="2025-09-08T15:00:00Z"/>
          <w:rFonts w:hint="eastAsia"/>
          <w:spacing w:val="2"/>
          <w:kern w:val="0"/>
          <w:sz w:val="18"/>
          <w:szCs w:val="18"/>
          <w:rPrChange w:id="107" w:author="Administrator" w:date="2025-09-08T15:02:00Z">
            <w:rPr>
              <w:del w:id="108" w:author="Administrator" w:date="2025-09-08T15:00:00Z"/>
              <w:spacing w:val="2"/>
              <w:kern w:val="0"/>
              <w:szCs w:val="21"/>
            </w:rPr>
          </w:rPrChange>
        </w:rPr>
        <w:sectPr>
          <w:type w:val="continuous"/>
          <w:pgSz w:w="11906" w:h="16838"/>
          <w:pgMar w:top="567" w:right="1134" w:bottom="1134" w:left="1418" w:header="1418" w:footer="1134" w:gutter="0"/>
          <w:pgNumType w:start="1"/>
          <w:cols w:space="425" w:num="1"/>
          <w:formProt w:val="0"/>
          <w:docGrid w:type="lines" w:linePitch="312" w:charSpace="0"/>
        </w:sectPr>
      </w:pPr>
    </w:p>
    <w:p>
      <w:pPr>
        <w:spacing w:line="400" w:lineRule="exact"/>
        <w:rPr>
          <w:spacing w:val="2"/>
          <w:kern w:val="0"/>
          <w:sz w:val="18"/>
          <w:szCs w:val="18"/>
          <w:rPrChange w:id="109" w:author="Administrator" w:date="2025-09-08T15:02:00Z">
            <w:rPr>
              <w:spacing w:val="2"/>
              <w:kern w:val="0"/>
              <w:szCs w:val="21"/>
            </w:rPr>
          </w:rPrChange>
        </w:rPr>
      </w:pPr>
      <w:r>
        <w:rPr>
          <w:spacing w:val="2"/>
          <w:kern w:val="0"/>
          <w:sz w:val="18"/>
          <w:szCs w:val="18"/>
          <w:rPrChange w:id="110" w:author="Administrator" w:date="2025-09-08T15:02:00Z">
            <w:rPr>
              <w:spacing w:val="2"/>
              <w:kern w:val="0"/>
              <w:szCs w:val="21"/>
            </w:rPr>
          </w:rPrChange>
        </w:rPr>
        <w:t>1</w:t>
      </w:r>
      <w:r>
        <w:rPr>
          <w:rFonts w:hint="eastAsia"/>
          <w:spacing w:val="2"/>
          <w:kern w:val="0"/>
          <w:sz w:val="18"/>
          <w:szCs w:val="18"/>
          <w:rPrChange w:id="111" w:author="Administrator" w:date="2025-09-08T15:02:00Z">
            <w:rPr>
              <w:rFonts w:hint="eastAsia"/>
              <w:spacing w:val="2"/>
              <w:kern w:val="0"/>
              <w:szCs w:val="21"/>
            </w:rPr>
          </w:rPrChange>
        </w:rPr>
        <w:t xml:space="preserve"> </w:t>
      </w:r>
      <w:r>
        <w:rPr>
          <w:rFonts w:cs="Segoe UI"/>
          <w:color w:val="24292F"/>
          <w:sz w:val="18"/>
          <w:szCs w:val="18"/>
          <w:rPrChange w:id="112" w:author="Administrator" w:date="2025-09-08T15:02:00Z">
            <w:rPr>
              <w:rFonts w:cs="Segoe UI"/>
              <w:color w:val="24292F"/>
              <w:szCs w:val="21"/>
            </w:rPr>
          </w:rPrChange>
        </w:rPr>
        <w:t>—</w:t>
      </w:r>
      <w:r>
        <w:rPr>
          <w:rFonts w:hint="eastAsia"/>
          <w:spacing w:val="2"/>
          <w:kern w:val="0"/>
          <w:sz w:val="18"/>
          <w:szCs w:val="18"/>
          <w:rPrChange w:id="113" w:author="Administrator" w:date="2025-09-08T15:02:00Z">
            <w:rPr>
              <w:rFonts w:hint="eastAsia"/>
              <w:spacing w:val="2"/>
              <w:kern w:val="0"/>
              <w:szCs w:val="21"/>
            </w:rPr>
          </w:rPrChange>
        </w:rPr>
        <w:t>超纯</w:t>
      </w:r>
      <w:r>
        <w:rPr>
          <w:spacing w:val="2"/>
          <w:kern w:val="0"/>
          <w:sz w:val="18"/>
          <w:szCs w:val="18"/>
          <w:rPrChange w:id="114" w:author="Administrator" w:date="2025-09-08T15:02:00Z">
            <w:rPr>
              <w:spacing w:val="2"/>
              <w:kern w:val="0"/>
              <w:szCs w:val="21"/>
            </w:rPr>
          </w:rPrChange>
        </w:rPr>
        <w:t>CO</w:t>
      </w:r>
      <w:r>
        <w:rPr>
          <w:spacing w:val="2"/>
          <w:kern w:val="0"/>
          <w:sz w:val="18"/>
          <w:szCs w:val="18"/>
          <w:vertAlign w:val="subscript"/>
          <w:rPrChange w:id="115" w:author="Administrator" w:date="2025-09-08T15:02:00Z">
            <w:rPr>
              <w:spacing w:val="2"/>
              <w:kern w:val="0"/>
              <w:szCs w:val="21"/>
              <w:vertAlign w:val="subscript"/>
            </w:rPr>
          </w:rPrChange>
        </w:rPr>
        <w:t>2</w:t>
      </w:r>
      <w:r>
        <w:rPr>
          <w:rFonts w:hint="eastAsia"/>
          <w:spacing w:val="2"/>
          <w:kern w:val="0"/>
          <w:sz w:val="18"/>
          <w:szCs w:val="18"/>
          <w:rPrChange w:id="116" w:author="Administrator" w:date="2025-09-08T15:02:00Z">
            <w:rPr>
              <w:rFonts w:hint="eastAsia"/>
              <w:spacing w:val="2"/>
              <w:kern w:val="0"/>
              <w:szCs w:val="21"/>
            </w:rPr>
          </w:rPrChange>
        </w:rPr>
        <w:t>气瓶；</w:t>
      </w:r>
    </w:p>
    <w:p>
      <w:pPr>
        <w:spacing w:line="400" w:lineRule="exact"/>
        <w:rPr>
          <w:spacing w:val="2"/>
          <w:kern w:val="0"/>
          <w:sz w:val="18"/>
          <w:szCs w:val="18"/>
          <w:rPrChange w:id="117" w:author="Administrator" w:date="2025-09-08T15:02:00Z">
            <w:rPr>
              <w:spacing w:val="2"/>
              <w:kern w:val="0"/>
              <w:szCs w:val="21"/>
            </w:rPr>
          </w:rPrChange>
        </w:rPr>
      </w:pPr>
      <w:r>
        <w:rPr>
          <w:spacing w:val="2"/>
          <w:kern w:val="0"/>
          <w:sz w:val="18"/>
          <w:szCs w:val="18"/>
          <w:rPrChange w:id="118" w:author="Administrator" w:date="2025-09-08T15:02:00Z">
            <w:rPr>
              <w:spacing w:val="2"/>
              <w:kern w:val="0"/>
              <w:szCs w:val="21"/>
            </w:rPr>
          </w:rPrChange>
        </w:rPr>
        <w:t>2</w:t>
      </w:r>
      <w:r>
        <w:rPr>
          <w:rFonts w:hint="eastAsia"/>
          <w:spacing w:val="2"/>
          <w:kern w:val="0"/>
          <w:sz w:val="18"/>
          <w:szCs w:val="18"/>
          <w:rPrChange w:id="119" w:author="Administrator" w:date="2025-09-08T15:02:00Z">
            <w:rPr>
              <w:rFonts w:hint="eastAsia"/>
              <w:spacing w:val="2"/>
              <w:kern w:val="0"/>
              <w:szCs w:val="21"/>
            </w:rPr>
          </w:rPrChange>
        </w:rPr>
        <w:t xml:space="preserve"> </w:t>
      </w:r>
      <w:r>
        <w:rPr>
          <w:rFonts w:cs="Segoe UI"/>
          <w:color w:val="24292F"/>
          <w:sz w:val="18"/>
          <w:szCs w:val="18"/>
          <w:rPrChange w:id="120" w:author="Administrator" w:date="2025-09-08T15:02:00Z">
            <w:rPr>
              <w:rFonts w:cs="Segoe UI"/>
              <w:color w:val="24292F"/>
              <w:szCs w:val="21"/>
            </w:rPr>
          </w:rPrChange>
        </w:rPr>
        <w:t>—</w:t>
      </w:r>
      <w:r>
        <w:rPr>
          <w:rFonts w:hint="eastAsia"/>
          <w:spacing w:val="2"/>
          <w:kern w:val="0"/>
          <w:sz w:val="18"/>
          <w:szCs w:val="18"/>
          <w:rPrChange w:id="121" w:author="Administrator" w:date="2025-09-08T15:02:00Z">
            <w:rPr>
              <w:rFonts w:hint="eastAsia"/>
              <w:spacing w:val="2"/>
              <w:kern w:val="0"/>
              <w:szCs w:val="21"/>
            </w:rPr>
          </w:rPrChange>
        </w:rPr>
        <w:t>阀门；</w:t>
      </w:r>
    </w:p>
    <w:p>
      <w:pPr>
        <w:spacing w:line="400" w:lineRule="exact"/>
        <w:rPr>
          <w:spacing w:val="2"/>
          <w:kern w:val="0"/>
          <w:sz w:val="18"/>
          <w:szCs w:val="18"/>
          <w:rPrChange w:id="122" w:author="Administrator" w:date="2025-09-08T15:02:00Z">
            <w:rPr>
              <w:spacing w:val="2"/>
              <w:kern w:val="0"/>
              <w:szCs w:val="21"/>
            </w:rPr>
          </w:rPrChange>
        </w:rPr>
      </w:pPr>
      <w:r>
        <w:rPr>
          <w:spacing w:val="2"/>
          <w:kern w:val="0"/>
          <w:sz w:val="18"/>
          <w:szCs w:val="18"/>
          <w:rPrChange w:id="123" w:author="Administrator" w:date="2025-09-08T15:02:00Z">
            <w:rPr>
              <w:spacing w:val="2"/>
              <w:kern w:val="0"/>
              <w:szCs w:val="21"/>
            </w:rPr>
          </w:rPrChange>
        </w:rPr>
        <w:t>3</w:t>
      </w:r>
      <w:r>
        <w:rPr>
          <w:rFonts w:hint="eastAsia"/>
          <w:spacing w:val="2"/>
          <w:kern w:val="0"/>
          <w:sz w:val="18"/>
          <w:szCs w:val="18"/>
          <w:rPrChange w:id="124" w:author="Administrator" w:date="2025-09-08T15:02:00Z">
            <w:rPr>
              <w:rFonts w:hint="eastAsia"/>
              <w:spacing w:val="2"/>
              <w:kern w:val="0"/>
              <w:szCs w:val="21"/>
            </w:rPr>
          </w:rPrChange>
        </w:rPr>
        <w:t xml:space="preserve"> </w:t>
      </w:r>
      <w:r>
        <w:rPr>
          <w:rFonts w:cs="Segoe UI"/>
          <w:color w:val="24292F"/>
          <w:sz w:val="18"/>
          <w:szCs w:val="18"/>
          <w:rPrChange w:id="125" w:author="Administrator" w:date="2025-09-08T15:02:00Z">
            <w:rPr>
              <w:rFonts w:cs="Segoe UI"/>
              <w:color w:val="24292F"/>
              <w:szCs w:val="21"/>
            </w:rPr>
          </w:rPrChange>
        </w:rPr>
        <w:t>—</w:t>
      </w:r>
      <w:r>
        <w:rPr>
          <w:rFonts w:hint="eastAsia"/>
          <w:spacing w:val="2"/>
          <w:kern w:val="0"/>
          <w:sz w:val="18"/>
          <w:szCs w:val="18"/>
          <w:rPrChange w:id="126" w:author="Administrator" w:date="2025-09-08T15:02:00Z">
            <w:rPr>
              <w:rFonts w:hint="eastAsia"/>
              <w:spacing w:val="2"/>
              <w:kern w:val="0"/>
              <w:szCs w:val="21"/>
            </w:rPr>
          </w:rPrChange>
        </w:rPr>
        <w:t>减压阀；</w:t>
      </w:r>
    </w:p>
    <w:p>
      <w:pPr>
        <w:spacing w:line="400" w:lineRule="exact"/>
        <w:rPr>
          <w:spacing w:val="2"/>
          <w:kern w:val="0"/>
          <w:sz w:val="18"/>
          <w:szCs w:val="18"/>
          <w:rPrChange w:id="127" w:author="Administrator" w:date="2025-09-08T15:02:00Z">
            <w:rPr>
              <w:spacing w:val="2"/>
              <w:kern w:val="0"/>
              <w:szCs w:val="21"/>
            </w:rPr>
          </w:rPrChange>
        </w:rPr>
      </w:pPr>
      <w:r>
        <w:rPr>
          <w:spacing w:val="2"/>
          <w:kern w:val="0"/>
          <w:sz w:val="18"/>
          <w:szCs w:val="18"/>
          <w:rPrChange w:id="128" w:author="Administrator" w:date="2025-09-08T15:02:00Z">
            <w:rPr>
              <w:spacing w:val="2"/>
              <w:kern w:val="0"/>
              <w:szCs w:val="21"/>
            </w:rPr>
          </w:rPrChange>
        </w:rPr>
        <w:t>4</w:t>
      </w:r>
      <w:r>
        <w:rPr>
          <w:rFonts w:hint="eastAsia"/>
          <w:spacing w:val="2"/>
          <w:kern w:val="0"/>
          <w:sz w:val="18"/>
          <w:szCs w:val="18"/>
          <w:rPrChange w:id="129" w:author="Administrator" w:date="2025-09-08T15:02:00Z">
            <w:rPr>
              <w:rFonts w:hint="eastAsia"/>
              <w:spacing w:val="2"/>
              <w:kern w:val="0"/>
              <w:szCs w:val="21"/>
            </w:rPr>
          </w:rPrChange>
        </w:rPr>
        <w:t xml:space="preserve"> </w:t>
      </w:r>
      <w:r>
        <w:rPr>
          <w:rFonts w:cs="Segoe UI"/>
          <w:color w:val="24292F"/>
          <w:sz w:val="18"/>
          <w:szCs w:val="18"/>
          <w:rPrChange w:id="130" w:author="Administrator" w:date="2025-09-08T15:02:00Z">
            <w:rPr>
              <w:rFonts w:cs="Segoe UI"/>
              <w:color w:val="24292F"/>
              <w:szCs w:val="21"/>
            </w:rPr>
          </w:rPrChange>
        </w:rPr>
        <w:t>—</w:t>
      </w:r>
      <w:r>
        <w:rPr>
          <w:rFonts w:hint="eastAsia"/>
          <w:spacing w:val="2"/>
          <w:kern w:val="0"/>
          <w:sz w:val="18"/>
          <w:szCs w:val="18"/>
          <w:rPrChange w:id="131" w:author="Administrator" w:date="2025-09-08T15:02:00Z">
            <w:rPr>
              <w:rFonts w:hint="eastAsia"/>
              <w:spacing w:val="2"/>
              <w:kern w:val="0"/>
              <w:szCs w:val="21"/>
            </w:rPr>
          </w:rPrChange>
        </w:rPr>
        <w:t>过滤器</w:t>
      </w:r>
      <w:r>
        <w:rPr>
          <w:rFonts w:hint="eastAsia"/>
          <w:spacing w:val="2"/>
          <w:kern w:val="0"/>
          <w:sz w:val="18"/>
          <w:szCs w:val="18"/>
          <w:rPrChange w:id="132" w:author="Administrator" w:date="2025-09-08T15:02:00Z">
            <w:rPr>
              <w:rFonts w:hint="eastAsia"/>
              <w:spacing w:val="2"/>
              <w:kern w:val="0"/>
              <w:szCs w:val="21"/>
            </w:rPr>
          </w:rPrChange>
        </w:rPr>
        <w:t>1</w:t>
      </w:r>
      <w:r>
        <w:rPr>
          <w:rFonts w:hint="eastAsia"/>
          <w:spacing w:val="2"/>
          <w:kern w:val="0"/>
          <w:sz w:val="18"/>
          <w:szCs w:val="18"/>
          <w:rPrChange w:id="133" w:author="Administrator" w:date="2025-09-08T15:02:00Z">
            <w:rPr>
              <w:rFonts w:hint="eastAsia"/>
              <w:spacing w:val="2"/>
              <w:kern w:val="0"/>
              <w:szCs w:val="21"/>
            </w:rPr>
          </w:rPrChange>
        </w:rPr>
        <w:t>；</w:t>
      </w:r>
      <w:r>
        <w:rPr>
          <w:rFonts w:hint="eastAsia"/>
          <w:spacing w:val="2"/>
          <w:kern w:val="0"/>
          <w:sz w:val="18"/>
          <w:szCs w:val="18"/>
          <w:rPrChange w:id="134" w:author="Administrator" w:date="2025-09-08T15:02:00Z">
            <w:rPr>
              <w:rFonts w:hint="eastAsia"/>
              <w:spacing w:val="2"/>
              <w:kern w:val="0"/>
              <w:szCs w:val="21"/>
            </w:rPr>
          </w:rPrChange>
        </w:rPr>
        <w:t xml:space="preserve"> </w:t>
      </w:r>
    </w:p>
    <w:p>
      <w:pPr>
        <w:spacing w:line="400" w:lineRule="exact"/>
        <w:rPr>
          <w:spacing w:val="2"/>
          <w:kern w:val="0"/>
          <w:sz w:val="18"/>
          <w:szCs w:val="18"/>
          <w:rPrChange w:id="135" w:author="Administrator" w:date="2025-09-08T15:02:00Z">
            <w:rPr>
              <w:spacing w:val="2"/>
              <w:kern w:val="0"/>
              <w:szCs w:val="21"/>
            </w:rPr>
          </w:rPrChange>
        </w:rPr>
      </w:pPr>
      <w:r>
        <w:rPr>
          <w:spacing w:val="2"/>
          <w:kern w:val="0"/>
          <w:sz w:val="18"/>
          <w:szCs w:val="18"/>
          <w:rPrChange w:id="136" w:author="Administrator" w:date="2025-09-08T15:02:00Z">
            <w:rPr>
              <w:spacing w:val="2"/>
              <w:kern w:val="0"/>
              <w:szCs w:val="21"/>
            </w:rPr>
          </w:rPrChange>
        </w:rPr>
        <w:t>5</w:t>
      </w:r>
      <w:r>
        <w:rPr>
          <w:rFonts w:hint="eastAsia"/>
          <w:spacing w:val="2"/>
          <w:kern w:val="0"/>
          <w:sz w:val="18"/>
          <w:szCs w:val="18"/>
          <w:rPrChange w:id="137" w:author="Administrator" w:date="2025-09-08T15:02:00Z">
            <w:rPr>
              <w:rFonts w:hint="eastAsia"/>
              <w:spacing w:val="2"/>
              <w:kern w:val="0"/>
              <w:szCs w:val="21"/>
            </w:rPr>
          </w:rPrChange>
        </w:rPr>
        <w:t xml:space="preserve"> </w:t>
      </w:r>
      <w:r>
        <w:rPr>
          <w:rFonts w:cs="Segoe UI"/>
          <w:color w:val="24292F"/>
          <w:sz w:val="18"/>
          <w:szCs w:val="18"/>
          <w:rPrChange w:id="138" w:author="Administrator" w:date="2025-09-08T15:02:00Z">
            <w:rPr>
              <w:rFonts w:cs="Segoe UI"/>
              <w:color w:val="24292F"/>
              <w:szCs w:val="21"/>
            </w:rPr>
          </w:rPrChange>
        </w:rPr>
        <w:t>—</w:t>
      </w:r>
      <w:r>
        <w:rPr>
          <w:rFonts w:hint="eastAsia"/>
          <w:spacing w:val="2"/>
          <w:kern w:val="0"/>
          <w:sz w:val="18"/>
          <w:szCs w:val="18"/>
          <w:rPrChange w:id="139" w:author="Administrator" w:date="2025-09-08T15:02:00Z">
            <w:rPr>
              <w:rFonts w:hint="eastAsia"/>
              <w:spacing w:val="2"/>
              <w:kern w:val="0"/>
              <w:szCs w:val="21"/>
            </w:rPr>
          </w:rPrChange>
        </w:rPr>
        <w:t>超临界流体泵；</w:t>
      </w:r>
      <w:r>
        <w:rPr>
          <w:rFonts w:hint="eastAsia"/>
          <w:spacing w:val="2"/>
          <w:kern w:val="0"/>
          <w:sz w:val="18"/>
          <w:szCs w:val="18"/>
          <w:rPrChange w:id="140" w:author="Administrator" w:date="2025-09-08T15:02:00Z">
            <w:rPr>
              <w:rFonts w:hint="eastAsia"/>
              <w:spacing w:val="2"/>
              <w:kern w:val="0"/>
              <w:szCs w:val="21"/>
            </w:rPr>
          </w:rPrChange>
        </w:rPr>
        <w:t xml:space="preserve">  </w:t>
      </w:r>
    </w:p>
    <w:p>
      <w:pPr>
        <w:spacing w:line="400" w:lineRule="exact"/>
        <w:rPr>
          <w:spacing w:val="2"/>
          <w:kern w:val="0"/>
          <w:sz w:val="18"/>
          <w:szCs w:val="18"/>
          <w:rPrChange w:id="141" w:author="Administrator" w:date="2025-09-08T15:02:00Z">
            <w:rPr>
              <w:spacing w:val="2"/>
              <w:kern w:val="0"/>
              <w:szCs w:val="21"/>
            </w:rPr>
          </w:rPrChange>
        </w:rPr>
      </w:pPr>
      <w:r>
        <w:rPr>
          <w:spacing w:val="2"/>
          <w:kern w:val="0"/>
          <w:sz w:val="18"/>
          <w:szCs w:val="18"/>
          <w:rPrChange w:id="142" w:author="Administrator" w:date="2025-09-08T15:02:00Z">
            <w:rPr>
              <w:spacing w:val="2"/>
              <w:kern w:val="0"/>
              <w:szCs w:val="21"/>
            </w:rPr>
          </w:rPrChange>
        </w:rPr>
        <w:t>6</w:t>
      </w:r>
      <w:r>
        <w:rPr>
          <w:rFonts w:hint="eastAsia"/>
          <w:spacing w:val="2"/>
          <w:kern w:val="0"/>
          <w:sz w:val="18"/>
          <w:szCs w:val="18"/>
          <w:rPrChange w:id="143" w:author="Administrator" w:date="2025-09-08T15:02:00Z">
            <w:rPr>
              <w:rFonts w:hint="eastAsia"/>
              <w:spacing w:val="2"/>
              <w:kern w:val="0"/>
              <w:szCs w:val="21"/>
            </w:rPr>
          </w:rPrChange>
        </w:rPr>
        <w:t xml:space="preserve"> </w:t>
      </w:r>
      <w:r>
        <w:rPr>
          <w:rFonts w:cs="Segoe UI"/>
          <w:color w:val="24292F"/>
          <w:sz w:val="18"/>
          <w:szCs w:val="18"/>
          <w:rPrChange w:id="144" w:author="Administrator" w:date="2025-09-08T15:02:00Z">
            <w:rPr>
              <w:rFonts w:cs="Segoe UI"/>
              <w:color w:val="24292F"/>
              <w:szCs w:val="21"/>
            </w:rPr>
          </w:rPrChange>
        </w:rPr>
        <w:t>—</w:t>
      </w:r>
      <w:r>
        <w:rPr>
          <w:rFonts w:hint="eastAsia"/>
          <w:spacing w:val="2"/>
          <w:kern w:val="0"/>
          <w:sz w:val="18"/>
          <w:szCs w:val="18"/>
          <w:rPrChange w:id="145" w:author="Administrator" w:date="2025-09-08T15:02:00Z">
            <w:rPr>
              <w:rFonts w:hint="eastAsia"/>
              <w:spacing w:val="2"/>
              <w:kern w:val="0"/>
              <w:szCs w:val="21"/>
            </w:rPr>
          </w:rPrChange>
        </w:rPr>
        <w:t>质量流量计；</w:t>
      </w:r>
      <w:r>
        <w:rPr>
          <w:rFonts w:hint="eastAsia"/>
          <w:spacing w:val="2"/>
          <w:kern w:val="0"/>
          <w:sz w:val="18"/>
          <w:szCs w:val="18"/>
          <w:rPrChange w:id="146" w:author="Administrator" w:date="2025-09-08T15:02:00Z">
            <w:rPr>
              <w:rFonts w:hint="eastAsia"/>
              <w:spacing w:val="2"/>
              <w:kern w:val="0"/>
              <w:szCs w:val="21"/>
            </w:rPr>
          </w:rPrChange>
        </w:rPr>
        <w:t xml:space="preserve"> </w:t>
      </w:r>
    </w:p>
    <w:p>
      <w:pPr>
        <w:spacing w:line="400" w:lineRule="exact"/>
        <w:rPr>
          <w:spacing w:val="2"/>
          <w:kern w:val="0"/>
          <w:sz w:val="18"/>
          <w:szCs w:val="18"/>
          <w:rPrChange w:id="147" w:author="Administrator" w:date="2025-09-08T15:02:00Z">
            <w:rPr>
              <w:spacing w:val="2"/>
              <w:kern w:val="0"/>
              <w:szCs w:val="21"/>
            </w:rPr>
          </w:rPrChange>
        </w:rPr>
      </w:pPr>
      <w:r>
        <w:rPr>
          <w:spacing w:val="2"/>
          <w:kern w:val="0"/>
          <w:sz w:val="18"/>
          <w:szCs w:val="18"/>
          <w:rPrChange w:id="148" w:author="Administrator" w:date="2025-09-08T15:02:00Z">
            <w:rPr>
              <w:spacing w:val="2"/>
              <w:kern w:val="0"/>
              <w:szCs w:val="21"/>
            </w:rPr>
          </w:rPrChange>
        </w:rPr>
        <w:t>7</w:t>
      </w:r>
      <w:r>
        <w:rPr>
          <w:rFonts w:hint="eastAsia"/>
          <w:spacing w:val="2"/>
          <w:kern w:val="0"/>
          <w:sz w:val="18"/>
          <w:szCs w:val="18"/>
          <w:rPrChange w:id="149" w:author="Administrator" w:date="2025-09-08T15:02:00Z">
            <w:rPr>
              <w:rFonts w:hint="eastAsia"/>
              <w:spacing w:val="2"/>
              <w:kern w:val="0"/>
              <w:szCs w:val="21"/>
            </w:rPr>
          </w:rPrChange>
        </w:rPr>
        <w:t xml:space="preserve"> </w:t>
      </w:r>
      <w:r>
        <w:rPr>
          <w:rFonts w:cs="Segoe UI"/>
          <w:color w:val="24292F"/>
          <w:sz w:val="18"/>
          <w:szCs w:val="18"/>
          <w:rPrChange w:id="150" w:author="Administrator" w:date="2025-09-08T15:02:00Z">
            <w:rPr>
              <w:rFonts w:cs="Segoe UI"/>
              <w:color w:val="24292F"/>
              <w:szCs w:val="21"/>
            </w:rPr>
          </w:rPrChange>
        </w:rPr>
        <w:t>—</w:t>
      </w:r>
      <w:r>
        <w:rPr>
          <w:rFonts w:hint="eastAsia"/>
          <w:spacing w:val="2"/>
          <w:kern w:val="0"/>
          <w:sz w:val="18"/>
          <w:szCs w:val="18"/>
          <w:rPrChange w:id="151" w:author="Administrator" w:date="2025-09-08T15:02:00Z">
            <w:rPr>
              <w:rFonts w:hint="eastAsia"/>
              <w:spacing w:val="2"/>
              <w:kern w:val="0"/>
              <w:szCs w:val="21"/>
            </w:rPr>
          </w:rPrChange>
        </w:rPr>
        <w:t>压力表</w:t>
      </w:r>
      <w:r>
        <w:rPr>
          <w:rFonts w:hint="eastAsia"/>
          <w:spacing w:val="2"/>
          <w:kern w:val="0"/>
          <w:sz w:val="18"/>
          <w:szCs w:val="18"/>
          <w:rPrChange w:id="152" w:author="Administrator" w:date="2025-09-08T15:02:00Z">
            <w:rPr>
              <w:rFonts w:hint="eastAsia"/>
              <w:spacing w:val="2"/>
              <w:kern w:val="0"/>
              <w:szCs w:val="21"/>
            </w:rPr>
          </w:rPrChange>
        </w:rPr>
        <w:t>1</w:t>
      </w:r>
      <w:r>
        <w:rPr>
          <w:rFonts w:hint="eastAsia"/>
          <w:spacing w:val="2"/>
          <w:kern w:val="0"/>
          <w:sz w:val="18"/>
          <w:szCs w:val="18"/>
          <w:rPrChange w:id="153" w:author="Administrator" w:date="2025-09-08T15:02:00Z">
            <w:rPr>
              <w:rFonts w:hint="eastAsia"/>
              <w:spacing w:val="2"/>
              <w:kern w:val="0"/>
              <w:szCs w:val="21"/>
            </w:rPr>
          </w:rPrChange>
        </w:rPr>
        <w:t>；</w:t>
      </w:r>
    </w:p>
    <w:p>
      <w:pPr>
        <w:spacing w:line="400" w:lineRule="exact"/>
        <w:rPr>
          <w:spacing w:val="2"/>
          <w:kern w:val="0"/>
          <w:sz w:val="18"/>
          <w:szCs w:val="18"/>
          <w:rPrChange w:id="154" w:author="Administrator" w:date="2025-09-08T15:02:00Z">
            <w:rPr>
              <w:spacing w:val="2"/>
              <w:kern w:val="0"/>
              <w:szCs w:val="21"/>
            </w:rPr>
          </w:rPrChange>
        </w:rPr>
      </w:pPr>
      <w:r>
        <w:rPr>
          <w:spacing w:val="2"/>
          <w:kern w:val="0"/>
          <w:sz w:val="18"/>
          <w:szCs w:val="18"/>
          <w:rPrChange w:id="155" w:author="Administrator" w:date="2025-09-08T15:02:00Z">
            <w:rPr>
              <w:spacing w:val="2"/>
              <w:kern w:val="0"/>
              <w:szCs w:val="21"/>
            </w:rPr>
          </w:rPrChange>
        </w:rPr>
        <w:t>8</w:t>
      </w:r>
      <w:r>
        <w:rPr>
          <w:rFonts w:hint="eastAsia"/>
          <w:spacing w:val="2"/>
          <w:kern w:val="0"/>
          <w:sz w:val="18"/>
          <w:szCs w:val="18"/>
          <w:rPrChange w:id="156" w:author="Administrator" w:date="2025-09-08T15:02:00Z">
            <w:rPr>
              <w:rFonts w:hint="eastAsia"/>
              <w:spacing w:val="2"/>
              <w:kern w:val="0"/>
              <w:szCs w:val="21"/>
            </w:rPr>
          </w:rPrChange>
        </w:rPr>
        <w:t xml:space="preserve"> </w:t>
      </w:r>
      <w:r>
        <w:rPr>
          <w:rFonts w:cs="Segoe UI"/>
          <w:color w:val="24292F"/>
          <w:sz w:val="18"/>
          <w:szCs w:val="18"/>
          <w:rPrChange w:id="157" w:author="Administrator" w:date="2025-09-08T15:02:00Z">
            <w:rPr>
              <w:rFonts w:cs="Segoe UI"/>
              <w:color w:val="24292F"/>
              <w:szCs w:val="21"/>
            </w:rPr>
          </w:rPrChange>
        </w:rPr>
        <w:t>—</w:t>
      </w:r>
      <w:r>
        <w:rPr>
          <w:rFonts w:hint="eastAsia"/>
          <w:spacing w:val="2"/>
          <w:kern w:val="0"/>
          <w:sz w:val="18"/>
          <w:szCs w:val="18"/>
          <w:rPrChange w:id="158" w:author="Administrator" w:date="2025-09-08T15:02:00Z">
            <w:rPr>
              <w:rFonts w:hint="eastAsia"/>
              <w:spacing w:val="2"/>
              <w:kern w:val="0"/>
              <w:szCs w:val="21"/>
            </w:rPr>
          </w:rPrChange>
        </w:rPr>
        <w:t>换热器；</w:t>
      </w:r>
    </w:p>
    <w:p>
      <w:pPr>
        <w:spacing w:line="400" w:lineRule="exact"/>
        <w:rPr>
          <w:spacing w:val="2"/>
          <w:kern w:val="0"/>
          <w:sz w:val="18"/>
          <w:szCs w:val="18"/>
          <w:rPrChange w:id="159" w:author="Administrator" w:date="2025-09-08T15:02:00Z">
            <w:rPr>
              <w:spacing w:val="2"/>
              <w:kern w:val="0"/>
              <w:szCs w:val="21"/>
            </w:rPr>
          </w:rPrChange>
        </w:rPr>
      </w:pPr>
      <w:r>
        <w:rPr>
          <w:spacing w:val="2"/>
          <w:kern w:val="0"/>
          <w:sz w:val="18"/>
          <w:szCs w:val="18"/>
          <w:rPrChange w:id="160" w:author="Administrator" w:date="2025-09-08T15:02:00Z">
            <w:rPr>
              <w:spacing w:val="2"/>
              <w:kern w:val="0"/>
              <w:szCs w:val="21"/>
            </w:rPr>
          </w:rPrChange>
        </w:rPr>
        <w:t>9</w:t>
      </w:r>
      <w:r>
        <w:rPr>
          <w:rFonts w:hint="eastAsia"/>
          <w:spacing w:val="2"/>
          <w:kern w:val="0"/>
          <w:sz w:val="18"/>
          <w:szCs w:val="18"/>
          <w:rPrChange w:id="161" w:author="Administrator" w:date="2025-09-08T15:02:00Z">
            <w:rPr>
              <w:rFonts w:hint="eastAsia"/>
              <w:spacing w:val="2"/>
              <w:kern w:val="0"/>
              <w:szCs w:val="21"/>
            </w:rPr>
          </w:rPrChange>
        </w:rPr>
        <w:t xml:space="preserve"> </w:t>
      </w:r>
      <w:r>
        <w:rPr>
          <w:rFonts w:cs="Segoe UI"/>
          <w:color w:val="24292F"/>
          <w:sz w:val="18"/>
          <w:szCs w:val="18"/>
          <w:rPrChange w:id="162" w:author="Administrator" w:date="2025-09-08T15:02:00Z">
            <w:rPr>
              <w:rFonts w:cs="Segoe UI"/>
              <w:color w:val="24292F"/>
              <w:szCs w:val="21"/>
            </w:rPr>
          </w:rPrChange>
        </w:rPr>
        <w:t>—</w:t>
      </w:r>
      <w:r>
        <w:rPr>
          <w:rFonts w:hint="eastAsia"/>
          <w:spacing w:val="2"/>
          <w:kern w:val="0"/>
          <w:sz w:val="18"/>
          <w:szCs w:val="18"/>
          <w:rPrChange w:id="163" w:author="Administrator" w:date="2025-09-08T15:02:00Z">
            <w:rPr>
              <w:rFonts w:hint="eastAsia"/>
              <w:spacing w:val="2"/>
              <w:kern w:val="0"/>
              <w:szCs w:val="21"/>
            </w:rPr>
          </w:rPrChange>
        </w:rPr>
        <w:t>热电偶</w:t>
      </w:r>
      <w:r>
        <w:rPr>
          <w:rFonts w:hint="eastAsia"/>
          <w:spacing w:val="2"/>
          <w:kern w:val="0"/>
          <w:sz w:val="18"/>
          <w:szCs w:val="18"/>
          <w:rPrChange w:id="164" w:author="Administrator" w:date="2025-09-08T15:02:00Z">
            <w:rPr>
              <w:rFonts w:hint="eastAsia"/>
              <w:spacing w:val="2"/>
              <w:kern w:val="0"/>
              <w:szCs w:val="21"/>
            </w:rPr>
          </w:rPrChange>
        </w:rPr>
        <w:t>1</w:t>
      </w:r>
      <w:r>
        <w:rPr>
          <w:rFonts w:hint="eastAsia"/>
          <w:spacing w:val="2"/>
          <w:kern w:val="0"/>
          <w:sz w:val="18"/>
          <w:szCs w:val="18"/>
          <w:rPrChange w:id="165" w:author="Administrator" w:date="2025-09-08T15:02:00Z">
            <w:rPr>
              <w:rFonts w:hint="eastAsia"/>
              <w:spacing w:val="2"/>
              <w:kern w:val="0"/>
              <w:szCs w:val="21"/>
            </w:rPr>
          </w:rPrChange>
        </w:rPr>
        <w:t>；</w:t>
      </w:r>
    </w:p>
    <w:p>
      <w:pPr>
        <w:spacing w:line="400" w:lineRule="exact"/>
        <w:rPr>
          <w:spacing w:val="2"/>
          <w:kern w:val="0"/>
          <w:sz w:val="18"/>
          <w:szCs w:val="18"/>
          <w:rPrChange w:id="166" w:author="Administrator" w:date="2025-09-08T15:02:00Z">
            <w:rPr>
              <w:spacing w:val="2"/>
              <w:kern w:val="0"/>
              <w:szCs w:val="21"/>
            </w:rPr>
          </w:rPrChange>
        </w:rPr>
      </w:pPr>
      <w:r>
        <w:rPr>
          <w:spacing w:val="2"/>
          <w:kern w:val="0"/>
          <w:sz w:val="18"/>
          <w:szCs w:val="18"/>
          <w:rPrChange w:id="167" w:author="Administrator" w:date="2025-09-08T15:02:00Z">
            <w:rPr>
              <w:spacing w:val="2"/>
              <w:kern w:val="0"/>
              <w:szCs w:val="21"/>
            </w:rPr>
          </w:rPrChange>
        </w:rPr>
        <w:t>10</w:t>
      </w:r>
      <w:r>
        <w:rPr>
          <w:rFonts w:hint="eastAsia"/>
          <w:spacing w:val="2"/>
          <w:kern w:val="0"/>
          <w:sz w:val="18"/>
          <w:szCs w:val="18"/>
          <w:rPrChange w:id="168" w:author="Administrator" w:date="2025-09-08T15:02:00Z">
            <w:rPr>
              <w:rFonts w:hint="eastAsia"/>
              <w:spacing w:val="2"/>
              <w:kern w:val="0"/>
              <w:szCs w:val="21"/>
            </w:rPr>
          </w:rPrChange>
        </w:rPr>
        <w:t xml:space="preserve"> </w:t>
      </w:r>
      <w:r>
        <w:rPr>
          <w:rFonts w:cs="Segoe UI"/>
          <w:color w:val="24292F"/>
          <w:sz w:val="18"/>
          <w:szCs w:val="18"/>
          <w:rPrChange w:id="169" w:author="Administrator" w:date="2025-09-08T15:02:00Z">
            <w:rPr>
              <w:rFonts w:cs="Segoe UI"/>
              <w:color w:val="24292F"/>
              <w:szCs w:val="21"/>
            </w:rPr>
          </w:rPrChange>
        </w:rPr>
        <w:t>—</w:t>
      </w:r>
      <w:r>
        <w:rPr>
          <w:rFonts w:hint="eastAsia"/>
          <w:spacing w:val="2"/>
          <w:kern w:val="0"/>
          <w:sz w:val="18"/>
          <w:szCs w:val="18"/>
          <w:rPrChange w:id="170" w:author="Administrator" w:date="2025-09-08T15:02:00Z">
            <w:rPr>
              <w:rFonts w:hint="eastAsia"/>
              <w:spacing w:val="2"/>
              <w:kern w:val="0"/>
              <w:szCs w:val="21"/>
            </w:rPr>
          </w:rPrChange>
        </w:rPr>
        <w:t>预热器；</w:t>
      </w:r>
    </w:p>
    <w:p>
      <w:pPr>
        <w:spacing w:line="400" w:lineRule="exact"/>
        <w:rPr>
          <w:spacing w:val="2"/>
          <w:kern w:val="0"/>
          <w:sz w:val="18"/>
          <w:szCs w:val="18"/>
          <w:rPrChange w:id="171" w:author="Administrator" w:date="2025-09-08T15:02:00Z">
            <w:rPr>
              <w:spacing w:val="2"/>
              <w:kern w:val="0"/>
              <w:szCs w:val="21"/>
            </w:rPr>
          </w:rPrChange>
        </w:rPr>
      </w:pPr>
      <w:r>
        <w:rPr>
          <w:spacing w:val="2"/>
          <w:kern w:val="0"/>
          <w:sz w:val="18"/>
          <w:szCs w:val="18"/>
          <w:rPrChange w:id="172" w:author="Administrator" w:date="2025-09-08T15:02:00Z">
            <w:rPr>
              <w:spacing w:val="2"/>
              <w:kern w:val="0"/>
              <w:szCs w:val="21"/>
            </w:rPr>
          </w:rPrChange>
        </w:rPr>
        <w:t>11</w:t>
      </w:r>
      <w:r>
        <w:rPr>
          <w:rFonts w:hint="eastAsia"/>
          <w:spacing w:val="2"/>
          <w:kern w:val="0"/>
          <w:sz w:val="18"/>
          <w:szCs w:val="18"/>
          <w:rPrChange w:id="173" w:author="Administrator" w:date="2025-09-08T15:02:00Z">
            <w:rPr>
              <w:rFonts w:hint="eastAsia"/>
              <w:spacing w:val="2"/>
              <w:kern w:val="0"/>
              <w:szCs w:val="21"/>
            </w:rPr>
          </w:rPrChange>
        </w:rPr>
        <w:t xml:space="preserve"> </w:t>
      </w:r>
      <w:r>
        <w:rPr>
          <w:rFonts w:cs="Segoe UI"/>
          <w:color w:val="24292F"/>
          <w:sz w:val="18"/>
          <w:szCs w:val="18"/>
          <w:rPrChange w:id="174" w:author="Administrator" w:date="2025-09-08T15:02:00Z">
            <w:rPr>
              <w:rFonts w:cs="Segoe UI"/>
              <w:color w:val="24292F"/>
              <w:szCs w:val="21"/>
            </w:rPr>
          </w:rPrChange>
        </w:rPr>
        <w:t>—</w:t>
      </w:r>
      <w:r>
        <w:rPr>
          <w:rFonts w:hint="eastAsia"/>
          <w:spacing w:val="2"/>
          <w:kern w:val="0"/>
          <w:sz w:val="18"/>
          <w:szCs w:val="18"/>
          <w:rPrChange w:id="175" w:author="Administrator" w:date="2025-09-08T15:02:00Z">
            <w:rPr>
              <w:rFonts w:hint="eastAsia"/>
              <w:spacing w:val="2"/>
              <w:kern w:val="0"/>
              <w:szCs w:val="21"/>
            </w:rPr>
          </w:rPrChange>
        </w:rPr>
        <w:t>热电偶</w:t>
      </w:r>
      <w:r>
        <w:rPr>
          <w:rFonts w:hint="eastAsia"/>
          <w:spacing w:val="2"/>
          <w:kern w:val="0"/>
          <w:sz w:val="18"/>
          <w:szCs w:val="18"/>
          <w:rPrChange w:id="176" w:author="Administrator" w:date="2025-09-08T15:02:00Z">
            <w:rPr>
              <w:rFonts w:hint="eastAsia"/>
              <w:spacing w:val="2"/>
              <w:kern w:val="0"/>
              <w:szCs w:val="21"/>
            </w:rPr>
          </w:rPrChange>
        </w:rPr>
        <w:t>2</w:t>
      </w:r>
      <w:r>
        <w:rPr>
          <w:rFonts w:hint="eastAsia"/>
          <w:spacing w:val="2"/>
          <w:kern w:val="0"/>
          <w:sz w:val="18"/>
          <w:szCs w:val="18"/>
          <w:rPrChange w:id="177" w:author="Administrator" w:date="2025-09-08T15:02:00Z">
            <w:rPr>
              <w:rFonts w:hint="eastAsia"/>
              <w:spacing w:val="2"/>
              <w:kern w:val="0"/>
              <w:szCs w:val="21"/>
            </w:rPr>
          </w:rPrChange>
        </w:rPr>
        <w:t>；</w:t>
      </w:r>
    </w:p>
    <w:p>
      <w:pPr>
        <w:spacing w:line="400" w:lineRule="exact"/>
        <w:rPr>
          <w:spacing w:val="2"/>
          <w:kern w:val="0"/>
          <w:sz w:val="18"/>
          <w:szCs w:val="18"/>
          <w:rPrChange w:id="178" w:author="Administrator" w:date="2025-09-08T15:02:00Z">
            <w:rPr>
              <w:spacing w:val="2"/>
              <w:kern w:val="0"/>
              <w:szCs w:val="21"/>
            </w:rPr>
          </w:rPrChange>
        </w:rPr>
      </w:pPr>
      <w:r>
        <w:rPr>
          <w:spacing w:val="2"/>
          <w:kern w:val="0"/>
          <w:sz w:val="18"/>
          <w:szCs w:val="18"/>
          <w:rPrChange w:id="179" w:author="Administrator" w:date="2025-09-08T15:02:00Z">
            <w:rPr>
              <w:spacing w:val="2"/>
              <w:kern w:val="0"/>
              <w:szCs w:val="21"/>
            </w:rPr>
          </w:rPrChange>
        </w:rPr>
        <w:t>12</w:t>
      </w:r>
      <w:r>
        <w:rPr>
          <w:rFonts w:hint="eastAsia"/>
          <w:spacing w:val="2"/>
          <w:kern w:val="0"/>
          <w:sz w:val="18"/>
          <w:szCs w:val="18"/>
          <w:rPrChange w:id="180" w:author="Administrator" w:date="2025-09-08T15:02:00Z">
            <w:rPr>
              <w:rFonts w:hint="eastAsia"/>
              <w:spacing w:val="2"/>
              <w:kern w:val="0"/>
              <w:szCs w:val="21"/>
            </w:rPr>
          </w:rPrChange>
        </w:rPr>
        <w:t xml:space="preserve"> </w:t>
      </w:r>
      <w:r>
        <w:rPr>
          <w:rFonts w:cs="Segoe UI"/>
          <w:color w:val="24292F"/>
          <w:sz w:val="18"/>
          <w:szCs w:val="18"/>
          <w:rPrChange w:id="181" w:author="Administrator" w:date="2025-09-08T15:02:00Z">
            <w:rPr>
              <w:rFonts w:cs="Segoe UI"/>
              <w:color w:val="24292F"/>
              <w:szCs w:val="21"/>
            </w:rPr>
          </w:rPrChange>
        </w:rPr>
        <w:t>—</w:t>
      </w:r>
      <w:r>
        <w:rPr>
          <w:rFonts w:hint="eastAsia"/>
          <w:spacing w:val="2"/>
          <w:kern w:val="0"/>
          <w:sz w:val="18"/>
          <w:szCs w:val="18"/>
          <w:rPrChange w:id="182" w:author="Administrator" w:date="2025-09-08T15:02:00Z">
            <w:rPr>
              <w:rFonts w:hint="eastAsia"/>
              <w:spacing w:val="2"/>
              <w:kern w:val="0"/>
              <w:szCs w:val="21"/>
            </w:rPr>
          </w:rPrChange>
        </w:rPr>
        <w:t>高压釜；</w:t>
      </w:r>
    </w:p>
    <w:p>
      <w:pPr>
        <w:spacing w:line="400" w:lineRule="exact"/>
        <w:rPr>
          <w:spacing w:val="2"/>
          <w:kern w:val="0"/>
          <w:sz w:val="18"/>
          <w:szCs w:val="18"/>
          <w:rPrChange w:id="183" w:author="Administrator" w:date="2025-09-08T15:02:00Z">
            <w:rPr>
              <w:spacing w:val="2"/>
              <w:kern w:val="0"/>
              <w:szCs w:val="21"/>
            </w:rPr>
          </w:rPrChange>
        </w:rPr>
      </w:pPr>
      <w:r>
        <w:rPr>
          <w:spacing w:val="2"/>
          <w:kern w:val="0"/>
          <w:sz w:val="18"/>
          <w:szCs w:val="18"/>
          <w:rPrChange w:id="184" w:author="Administrator" w:date="2025-09-08T15:02:00Z">
            <w:rPr>
              <w:spacing w:val="2"/>
              <w:kern w:val="0"/>
              <w:szCs w:val="21"/>
            </w:rPr>
          </w:rPrChange>
        </w:rPr>
        <w:t>13</w:t>
      </w:r>
      <w:r>
        <w:rPr>
          <w:rFonts w:hint="eastAsia"/>
          <w:spacing w:val="2"/>
          <w:kern w:val="0"/>
          <w:sz w:val="18"/>
          <w:szCs w:val="18"/>
          <w:rPrChange w:id="185" w:author="Administrator" w:date="2025-09-08T15:02:00Z">
            <w:rPr>
              <w:rFonts w:hint="eastAsia"/>
              <w:spacing w:val="2"/>
              <w:kern w:val="0"/>
              <w:szCs w:val="21"/>
            </w:rPr>
          </w:rPrChange>
        </w:rPr>
        <w:t xml:space="preserve"> </w:t>
      </w:r>
      <w:r>
        <w:rPr>
          <w:rFonts w:cs="Segoe UI"/>
          <w:color w:val="24292F"/>
          <w:sz w:val="18"/>
          <w:szCs w:val="18"/>
          <w:rPrChange w:id="186" w:author="Administrator" w:date="2025-09-08T15:02:00Z">
            <w:rPr>
              <w:rFonts w:cs="Segoe UI"/>
              <w:color w:val="24292F"/>
              <w:szCs w:val="21"/>
            </w:rPr>
          </w:rPrChange>
        </w:rPr>
        <w:t>—</w:t>
      </w:r>
      <w:r>
        <w:rPr>
          <w:rFonts w:hint="eastAsia"/>
          <w:spacing w:val="2"/>
          <w:kern w:val="0"/>
          <w:sz w:val="18"/>
          <w:szCs w:val="18"/>
          <w:rPrChange w:id="187" w:author="Administrator" w:date="2025-09-08T15:02:00Z">
            <w:rPr>
              <w:rFonts w:hint="eastAsia"/>
              <w:spacing w:val="2"/>
              <w:kern w:val="0"/>
              <w:szCs w:val="21"/>
            </w:rPr>
          </w:rPrChange>
        </w:rPr>
        <w:t>压力表</w:t>
      </w:r>
      <w:r>
        <w:rPr>
          <w:rFonts w:hint="eastAsia"/>
          <w:spacing w:val="2"/>
          <w:kern w:val="0"/>
          <w:sz w:val="18"/>
          <w:szCs w:val="18"/>
          <w:rPrChange w:id="188" w:author="Administrator" w:date="2025-09-08T15:02:00Z">
            <w:rPr>
              <w:rFonts w:hint="eastAsia"/>
              <w:spacing w:val="2"/>
              <w:kern w:val="0"/>
              <w:szCs w:val="21"/>
            </w:rPr>
          </w:rPrChange>
        </w:rPr>
        <w:t>2</w:t>
      </w:r>
      <w:r>
        <w:rPr>
          <w:rFonts w:hint="eastAsia"/>
          <w:spacing w:val="2"/>
          <w:kern w:val="0"/>
          <w:sz w:val="18"/>
          <w:szCs w:val="18"/>
          <w:rPrChange w:id="189" w:author="Administrator" w:date="2025-09-08T15:02:00Z">
            <w:rPr>
              <w:rFonts w:hint="eastAsia"/>
              <w:spacing w:val="2"/>
              <w:kern w:val="0"/>
              <w:szCs w:val="21"/>
            </w:rPr>
          </w:rPrChange>
        </w:rPr>
        <w:t>；</w:t>
      </w:r>
    </w:p>
    <w:p>
      <w:pPr>
        <w:spacing w:line="400" w:lineRule="exact"/>
        <w:rPr>
          <w:spacing w:val="2"/>
          <w:kern w:val="0"/>
          <w:sz w:val="18"/>
          <w:szCs w:val="18"/>
          <w:rPrChange w:id="190" w:author="Administrator" w:date="2025-09-08T15:02:00Z">
            <w:rPr>
              <w:spacing w:val="2"/>
              <w:kern w:val="0"/>
              <w:szCs w:val="21"/>
            </w:rPr>
          </w:rPrChange>
        </w:rPr>
      </w:pPr>
      <w:r>
        <w:rPr>
          <w:spacing w:val="2"/>
          <w:kern w:val="0"/>
          <w:sz w:val="18"/>
          <w:szCs w:val="18"/>
          <w:rPrChange w:id="191" w:author="Administrator" w:date="2025-09-08T15:02:00Z">
            <w:rPr>
              <w:spacing w:val="2"/>
              <w:kern w:val="0"/>
              <w:szCs w:val="21"/>
            </w:rPr>
          </w:rPrChange>
        </w:rPr>
        <w:t>14</w:t>
      </w:r>
      <w:r>
        <w:rPr>
          <w:rFonts w:hint="eastAsia"/>
          <w:spacing w:val="2"/>
          <w:kern w:val="0"/>
          <w:sz w:val="18"/>
          <w:szCs w:val="18"/>
          <w:rPrChange w:id="192" w:author="Administrator" w:date="2025-09-08T15:02:00Z">
            <w:rPr>
              <w:rFonts w:hint="eastAsia"/>
              <w:spacing w:val="2"/>
              <w:kern w:val="0"/>
              <w:szCs w:val="21"/>
            </w:rPr>
          </w:rPrChange>
        </w:rPr>
        <w:t xml:space="preserve"> </w:t>
      </w:r>
      <w:r>
        <w:rPr>
          <w:rFonts w:cs="Segoe UI"/>
          <w:color w:val="24292F"/>
          <w:sz w:val="18"/>
          <w:szCs w:val="18"/>
          <w:rPrChange w:id="193" w:author="Administrator" w:date="2025-09-08T15:02:00Z">
            <w:rPr>
              <w:rFonts w:cs="Segoe UI"/>
              <w:color w:val="24292F"/>
              <w:szCs w:val="21"/>
            </w:rPr>
          </w:rPrChange>
        </w:rPr>
        <w:t>—</w:t>
      </w:r>
      <w:r>
        <w:rPr>
          <w:rFonts w:hint="eastAsia"/>
          <w:spacing w:val="2"/>
          <w:kern w:val="0"/>
          <w:sz w:val="18"/>
          <w:szCs w:val="18"/>
          <w:rPrChange w:id="194" w:author="Administrator" w:date="2025-09-08T15:02:00Z">
            <w:rPr>
              <w:rFonts w:hint="eastAsia"/>
              <w:spacing w:val="2"/>
              <w:kern w:val="0"/>
              <w:szCs w:val="21"/>
            </w:rPr>
          </w:rPrChange>
        </w:rPr>
        <w:t>热电偶</w:t>
      </w:r>
      <w:r>
        <w:rPr>
          <w:rFonts w:hint="eastAsia"/>
          <w:spacing w:val="2"/>
          <w:kern w:val="0"/>
          <w:sz w:val="18"/>
          <w:szCs w:val="18"/>
          <w:rPrChange w:id="195" w:author="Administrator" w:date="2025-09-08T15:02:00Z">
            <w:rPr>
              <w:rFonts w:hint="eastAsia"/>
              <w:spacing w:val="2"/>
              <w:kern w:val="0"/>
              <w:szCs w:val="21"/>
            </w:rPr>
          </w:rPrChange>
        </w:rPr>
        <w:t>3</w:t>
      </w:r>
      <w:r>
        <w:rPr>
          <w:rFonts w:hint="eastAsia"/>
          <w:spacing w:val="2"/>
          <w:kern w:val="0"/>
          <w:sz w:val="18"/>
          <w:szCs w:val="18"/>
          <w:rPrChange w:id="196" w:author="Administrator" w:date="2025-09-08T15:02:00Z">
            <w:rPr>
              <w:rFonts w:hint="eastAsia"/>
              <w:spacing w:val="2"/>
              <w:kern w:val="0"/>
              <w:szCs w:val="21"/>
            </w:rPr>
          </w:rPrChange>
        </w:rPr>
        <w:t>；</w:t>
      </w:r>
    </w:p>
    <w:p>
      <w:pPr>
        <w:spacing w:line="400" w:lineRule="exact"/>
        <w:rPr>
          <w:spacing w:val="2"/>
          <w:kern w:val="0"/>
          <w:sz w:val="18"/>
          <w:szCs w:val="18"/>
          <w:rPrChange w:id="197" w:author="Administrator" w:date="2025-09-08T15:02:00Z">
            <w:rPr>
              <w:spacing w:val="2"/>
              <w:kern w:val="0"/>
              <w:szCs w:val="21"/>
            </w:rPr>
          </w:rPrChange>
        </w:rPr>
      </w:pPr>
      <w:r>
        <w:rPr>
          <w:spacing w:val="2"/>
          <w:kern w:val="0"/>
          <w:sz w:val="18"/>
          <w:szCs w:val="18"/>
          <w:rPrChange w:id="198" w:author="Administrator" w:date="2025-09-08T15:02:00Z">
            <w:rPr>
              <w:spacing w:val="2"/>
              <w:kern w:val="0"/>
              <w:szCs w:val="21"/>
            </w:rPr>
          </w:rPrChange>
        </w:rPr>
        <w:t>15</w:t>
      </w:r>
      <w:r>
        <w:rPr>
          <w:rFonts w:hint="eastAsia"/>
          <w:spacing w:val="2"/>
          <w:kern w:val="0"/>
          <w:sz w:val="18"/>
          <w:szCs w:val="18"/>
          <w:rPrChange w:id="199" w:author="Administrator" w:date="2025-09-08T15:02:00Z">
            <w:rPr>
              <w:rFonts w:hint="eastAsia"/>
              <w:spacing w:val="2"/>
              <w:kern w:val="0"/>
              <w:szCs w:val="21"/>
            </w:rPr>
          </w:rPrChange>
        </w:rPr>
        <w:t xml:space="preserve"> </w:t>
      </w:r>
      <w:r>
        <w:rPr>
          <w:rFonts w:cs="Segoe UI"/>
          <w:color w:val="24292F"/>
          <w:sz w:val="18"/>
          <w:szCs w:val="18"/>
          <w:rPrChange w:id="200" w:author="Administrator" w:date="2025-09-08T15:02:00Z">
            <w:rPr>
              <w:rFonts w:cs="Segoe UI"/>
              <w:color w:val="24292F"/>
              <w:szCs w:val="21"/>
            </w:rPr>
          </w:rPrChange>
        </w:rPr>
        <w:t>—</w:t>
      </w:r>
      <w:r>
        <w:rPr>
          <w:rFonts w:hint="eastAsia"/>
          <w:spacing w:val="2"/>
          <w:kern w:val="0"/>
          <w:sz w:val="18"/>
          <w:szCs w:val="18"/>
          <w:rPrChange w:id="201" w:author="Administrator" w:date="2025-09-08T15:02:00Z">
            <w:rPr>
              <w:rFonts w:hint="eastAsia"/>
              <w:spacing w:val="2"/>
              <w:kern w:val="0"/>
              <w:szCs w:val="21"/>
            </w:rPr>
          </w:rPrChange>
        </w:rPr>
        <w:t>热电偶</w:t>
      </w:r>
      <w:r>
        <w:rPr>
          <w:rFonts w:hint="eastAsia"/>
          <w:spacing w:val="2"/>
          <w:kern w:val="0"/>
          <w:sz w:val="18"/>
          <w:szCs w:val="18"/>
          <w:rPrChange w:id="202" w:author="Administrator" w:date="2025-09-08T15:02:00Z">
            <w:rPr>
              <w:rFonts w:hint="eastAsia"/>
              <w:spacing w:val="2"/>
              <w:kern w:val="0"/>
              <w:szCs w:val="21"/>
            </w:rPr>
          </w:rPrChange>
        </w:rPr>
        <w:t>4</w:t>
      </w:r>
    </w:p>
    <w:p>
      <w:pPr>
        <w:spacing w:line="400" w:lineRule="exact"/>
        <w:rPr>
          <w:spacing w:val="2"/>
          <w:kern w:val="0"/>
          <w:sz w:val="18"/>
          <w:szCs w:val="18"/>
          <w:rPrChange w:id="203" w:author="Administrator" w:date="2025-09-08T15:02:00Z">
            <w:rPr>
              <w:spacing w:val="2"/>
              <w:kern w:val="0"/>
              <w:szCs w:val="21"/>
            </w:rPr>
          </w:rPrChange>
        </w:rPr>
      </w:pPr>
      <w:r>
        <w:rPr>
          <w:spacing w:val="2"/>
          <w:kern w:val="0"/>
          <w:sz w:val="18"/>
          <w:szCs w:val="18"/>
          <w:rPrChange w:id="204" w:author="Administrator" w:date="2025-09-08T15:02:00Z">
            <w:rPr>
              <w:spacing w:val="2"/>
              <w:kern w:val="0"/>
              <w:szCs w:val="21"/>
            </w:rPr>
          </w:rPrChange>
        </w:rPr>
        <w:t>16</w:t>
      </w:r>
      <w:r>
        <w:rPr>
          <w:rFonts w:hint="eastAsia"/>
          <w:spacing w:val="2"/>
          <w:kern w:val="0"/>
          <w:sz w:val="18"/>
          <w:szCs w:val="18"/>
          <w:rPrChange w:id="205" w:author="Administrator" w:date="2025-09-08T15:02:00Z">
            <w:rPr>
              <w:rFonts w:hint="eastAsia"/>
              <w:spacing w:val="2"/>
              <w:kern w:val="0"/>
              <w:szCs w:val="21"/>
            </w:rPr>
          </w:rPrChange>
        </w:rPr>
        <w:t xml:space="preserve"> </w:t>
      </w:r>
      <w:r>
        <w:rPr>
          <w:rFonts w:cs="Segoe UI"/>
          <w:color w:val="24292F"/>
          <w:sz w:val="18"/>
          <w:szCs w:val="18"/>
          <w:rPrChange w:id="206" w:author="Administrator" w:date="2025-09-08T15:02:00Z">
            <w:rPr>
              <w:rFonts w:cs="Segoe UI"/>
              <w:color w:val="24292F"/>
              <w:szCs w:val="21"/>
            </w:rPr>
          </w:rPrChange>
        </w:rPr>
        <w:t>—</w:t>
      </w:r>
      <w:r>
        <w:rPr>
          <w:rFonts w:hint="eastAsia"/>
          <w:spacing w:val="2"/>
          <w:kern w:val="0"/>
          <w:sz w:val="18"/>
          <w:szCs w:val="18"/>
          <w:rPrChange w:id="207" w:author="Administrator" w:date="2025-09-08T15:02:00Z">
            <w:rPr>
              <w:rFonts w:hint="eastAsia"/>
              <w:spacing w:val="2"/>
              <w:kern w:val="0"/>
              <w:szCs w:val="21"/>
            </w:rPr>
          </w:rPrChange>
        </w:rPr>
        <w:t>冷却器；</w:t>
      </w:r>
    </w:p>
    <w:p>
      <w:pPr>
        <w:spacing w:line="400" w:lineRule="exact"/>
        <w:rPr>
          <w:spacing w:val="2"/>
          <w:kern w:val="0"/>
          <w:sz w:val="18"/>
          <w:szCs w:val="18"/>
          <w:rPrChange w:id="208" w:author="Administrator" w:date="2025-09-08T15:02:00Z">
            <w:rPr>
              <w:spacing w:val="2"/>
              <w:kern w:val="0"/>
              <w:szCs w:val="21"/>
            </w:rPr>
          </w:rPrChange>
        </w:rPr>
      </w:pPr>
      <w:r>
        <w:rPr>
          <w:spacing w:val="2"/>
          <w:kern w:val="0"/>
          <w:sz w:val="18"/>
          <w:szCs w:val="18"/>
          <w:rPrChange w:id="209" w:author="Administrator" w:date="2025-09-08T15:02:00Z">
            <w:rPr>
              <w:spacing w:val="2"/>
              <w:kern w:val="0"/>
              <w:szCs w:val="21"/>
            </w:rPr>
          </w:rPrChange>
        </w:rPr>
        <w:t>17</w:t>
      </w:r>
      <w:r>
        <w:rPr>
          <w:rFonts w:hint="eastAsia"/>
          <w:spacing w:val="2"/>
          <w:kern w:val="0"/>
          <w:sz w:val="18"/>
          <w:szCs w:val="18"/>
          <w:rPrChange w:id="210" w:author="Administrator" w:date="2025-09-08T15:02:00Z">
            <w:rPr>
              <w:rFonts w:hint="eastAsia"/>
              <w:spacing w:val="2"/>
              <w:kern w:val="0"/>
              <w:szCs w:val="21"/>
            </w:rPr>
          </w:rPrChange>
        </w:rPr>
        <w:t xml:space="preserve"> </w:t>
      </w:r>
      <w:r>
        <w:rPr>
          <w:rFonts w:cs="Segoe UI"/>
          <w:color w:val="24292F"/>
          <w:sz w:val="18"/>
          <w:szCs w:val="18"/>
          <w:rPrChange w:id="211" w:author="Administrator" w:date="2025-09-08T15:02:00Z">
            <w:rPr>
              <w:rFonts w:cs="Segoe UI"/>
              <w:color w:val="24292F"/>
              <w:szCs w:val="21"/>
            </w:rPr>
          </w:rPrChange>
        </w:rPr>
        <w:t>—</w:t>
      </w:r>
      <w:r>
        <w:rPr>
          <w:rFonts w:hint="eastAsia"/>
          <w:spacing w:val="2"/>
          <w:kern w:val="0"/>
          <w:sz w:val="18"/>
          <w:szCs w:val="18"/>
          <w:rPrChange w:id="212" w:author="Administrator" w:date="2025-09-08T15:02:00Z">
            <w:rPr>
              <w:rFonts w:hint="eastAsia"/>
              <w:spacing w:val="2"/>
              <w:kern w:val="0"/>
              <w:szCs w:val="21"/>
            </w:rPr>
          </w:rPrChange>
        </w:rPr>
        <w:t>冷却水阀门</w:t>
      </w:r>
      <w:r>
        <w:rPr>
          <w:rFonts w:hint="eastAsia"/>
          <w:spacing w:val="2"/>
          <w:kern w:val="0"/>
          <w:sz w:val="18"/>
          <w:szCs w:val="18"/>
          <w:rPrChange w:id="213" w:author="Administrator" w:date="2025-09-08T15:02:00Z">
            <w:rPr>
              <w:rFonts w:hint="eastAsia"/>
              <w:spacing w:val="2"/>
              <w:kern w:val="0"/>
              <w:szCs w:val="21"/>
            </w:rPr>
          </w:rPrChange>
        </w:rPr>
        <w:t xml:space="preserve"> </w:t>
      </w:r>
    </w:p>
    <w:p>
      <w:pPr>
        <w:spacing w:line="400" w:lineRule="exact"/>
        <w:rPr>
          <w:spacing w:val="2"/>
          <w:kern w:val="0"/>
          <w:sz w:val="18"/>
          <w:szCs w:val="18"/>
          <w:rPrChange w:id="214" w:author="Administrator" w:date="2025-09-08T15:02:00Z">
            <w:rPr>
              <w:spacing w:val="2"/>
              <w:kern w:val="0"/>
              <w:szCs w:val="21"/>
            </w:rPr>
          </w:rPrChange>
        </w:rPr>
      </w:pPr>
      <w:r>
        <w:rPr>
          <w:spacing w:val="2"/>
          <w:kern w:val="0"/>
          <w:sz w:val="18"/>
          <w:szCs w:val="18"/>
          <w:rPrChange w:id="215" w:author="Administrator" w:date="2025-09-08T15:02:00Z">
            <w:rPr>
              <w:spacing w:val="2"/>
              <w:kern w:val="0"/>
              <w:szCs w:val="21"/>
            </w:rPr>
          </w:rPrChange>
        </w:rPr>
        <w:t>18</w:t>
      </w:r>
      <w:r>
        <w:rPr>
          <w:rFonts w:hint="eastAsia"/>
          <w:spacing w:val="2"/>
          <w:kern w:val="0"/>
          <w:sz w:val="18"/>
          <w:szCs w:val="18"/>
          <w:rPrChange w:id="216" w:author="Administrator" w:date="2025-09-08T15:02:00Z">
            <w:rPr>
              <w:rFonts w:hint="eastAsia"/>
              <w:spacing w:val="2"/>
              <w:kern w:val="0"/>
              <w:szCs w:val="21"/>
            </w:rPr>
          </w:rPrChange>
        </w:rPr>
        <w:t xml:space="preserve"> </w:t>
      </w:r>
      <w:r>
        <w:rPr>
          <w:rFonts w:cs="Segoe UI"/>
          <w:color w:val="24292F"/>
          <w:sz w:val="18"/>
          <w:szCs w:val="18"/>
          <w:rPrChange w:id="217" w:author="Administrator" w:date="2025-09-08T15:02:00Z">
            <w:rPr>
              <w:rFonts w:cs="Segoe UI"/>
              <w:color w:val="24292F"/>
              <w:szCs w:val="21"/>
            </w:rPr>
          </w:rPrChange>
        </w:rPr>
        <w:t>—</w:t>
      </w:r>
      <w:r>
        <w:rPr>
          <w:rFonts w:hint="eastAsia"/>
          <w:spacing w:val="2"/>
          <w:kern w:val="0"/>
          <w:sz w:val="18"/>
          <w:szCs w:val="18"/>
          <w:rPrChange w:id="218" w:author="Administrator" w:date="2025-09-08T15:02:00Z">
            <w:rPr>
              <w:rFonts w:hint="eastAsia"/>
              <w:spacing w:val="2"/>
              <w:kern w:val="0"/>
              <w:szCs w:val="21"/>
            </w:rPr>
          </w:rPrChange>
        </w:rPr>
        <w:t>冷却水压力表；</w:t>
      </w:r>
    </w:p>
    <w:p>
      <w:pPr>
        <w:spacing w:line="400" w:lineRule="exact"/>
        <w:rPr>
          <w:spacing w:val="2"/>
          <w:kern w:val="0"/>
          <w:sz w:val="18"/>
          <w:szCs w:val="18"/>
          <w:rPrChange w:id="219" w:author="Administrator" w:date="2025-09-08T15:02:00Z">
            <w:rPr>
              <w:spacing w:val="2"/>
              <w:kern w:val="0"/>
              <w:szCs w:val="21"/>
            </w:rPr>
          </w:rPrChange>
        </w:rPr>
      </w:pPr>
      <w:r>
        <w:rPr>
          <w:spacing w:val="2"/>
          <w:kern w:val="0"/>
          <w:sz w:val="18"/>
          <w:szCs w:val="18"/>
          <w:rPrChange w:id="220" w:author="Administrator" w:date="2025-09-08T15:02:00Z">
            <w:rPr>
              <w:spacing w:val="2"/>
              <w:kern w:val="0"/>
              <w:szCs w:val="21"/>
            </w:rPr>
          </w:rPrChange>
        </w:rPr>
        <w:t>19</w:t>
      </w:r>
      <w:r>
        <w:rPr>
          <w:rFonts w:hint="eastAsia"/>
          <w:spacing w:val="2"/>
          <w:kern w:val="0"/>
          <w:sz w:val="18"/>
          <w:szCs w:val="18"/>
          <w:rPrChange w:id="221" w:author="Administrator" w:date="2025-09-08T15:02:00Z">
            <w:rPr>
              <w:rFonts w:hint="eastAsia"/>
              <w:spacing w:val="2"/>
              <w:kern w:val="0"/>
              <w:szCs w:val="21"/>
            </w:rPr>
          </w:rPrChange>
        </w:rPr>
        <w:t xml:space="preserve"> </w:t>
      </w:r>
      <w:r>
        <w:rPr>
          <w:rFonts w:cs="Segoe UI"/>
          <w:color w:val="24292F"/>
          <w:sz w:val="18"/>
          <w:szCs w:val="18"/>
          <w:rPrChange w:id="222" w:author="Administrator" w:date="2025-09-08T15:02:00Z">
            <w:rPr>
              <w:rFonts w:cs="Segoe UI"/>
              <w:color w:val="24292F"/>
              <w:szCs w:val="21"/>
            </w:rPr>
          </w:rPrChange>
        </w:rPr>
        <w:t>—</w:t>
      </w:r>
      <w:r>
        <w:rPr>
          <w:rFonts w:hint="eastAsia"/>
          <w:spacing w:val="2"/>
          <w:kern w:val="0"/>
          <w:sz w:val="18"/>
          <w:szCs w:val="18"/>
          <w:rPrChange w:id="223" w:author="Administrator" w:date="2025-09-08T15:02:00Z">
            <w:rPr>
              <w:rFonts w:hint="eastAsia"/>
              <w:spacing w:val="2"/>
              <w:kern w:val="0"/>
              <w:szCs w:val="21"/>
            </w:rPr>
          </w:rPrChange>
        </w:rPr>
        <w:t>循环水冷却机；</w:t>
      </w:r>
    </w:p>
    <w:p>
      <w:pPr>
        <w:spacing w:line="400" w:lineRule="exact"/>
        <w:rPr>
          <w:spacing w:val="2"/>
          <w:kern w:val="0"/>
          <w:sz w:val="18"/>
          <w:szCs w:val="18"/>
          <w:rPrChange w:id="224" w:author="Administrator" w:date="2025-09-08T15:02:00Z">
            <w:rPr>
              <w:spacing w:val="2"/>
              <w:kern w:val="0"/>
              <w:szCs w:val="21"/>
            </w:rPr>
          </w:rPrChange>
        </w:rPr>
      </w:pPr>
      <w:r>
        <w:rPr>
          <w:spacing w:val="2"/>
          <w:kern w:val="0"/>
          <w:sz w:val="18"/>
          <w:szCs w:val="18"/>
          <w:rPrChange w:id="225" w:author="Administrator" w:date="2025-09-08T15:02:00Z">
            <w:rPr>
              <w:spacing w:val="2"/>
              <w:kern w:val="0"/>
              <w:szCs w:val="21"/>
            </w:rPr>
          </w:rPrChange>
        </w:rPr>
        <w:t>20</w:t>
      </w:r>
      <w:r>
        <w:rPr>
          <w:rFonts w:hint="eastAsia"/>
          <w:spacing w:val="2"/>
          <w:kern w:val="0"/>
          <w:sz w:val="18"/>
          <w:szCs w:val="18"/>
          <w:rPrChange w:id="226" w:author="Administrator" w:date="2025-09-08T15:02:00Z">
            <w:rPr>
              <w:rFonts w:hint="eastAsia"/>
              <w:spacing w:val="2"/>
              <w:kern w:val="0"/>
              <w:szCs w:val="21"/>
            </w:rPr>
          </w:rPrChange>
        </w:rPr>
        <w:t xml:space="preserve"> </w:t>
      </w:r>
      <w:r>
        <w:rPr>
          <w:rFonts w:cs="Segoe UI"/>
          <w:color w:val="24292F"/>
          <w:sz w:val="18"/>
          <w:szCs w:val="18"/>
          <w:rPrChange w:id="227" w:author="Administrator" w:date="2025-09-08T15:02:00Z">
            <w:rPr>
              <w:rFonts w:cs="Segoe UI"/>
              <w:color w:val="24292F"/>
              <w:szCs w:val="21"/>
            </w:rPr>
          </w:rPrChange>
        </w:rPr>
        <w:t>—</w:t>
      </w:r>
      <w:r>
        <w:rPr>
          <w:rFonts w:hint="eastAsia"/>
          <w:spacing w:val="2"/>
          <w:kern w:val="0"/>
          <w:sz w:val="18"/>
          <w:szCs w:val="18"/>
          <w:rPrChange w:id="228" w:author="Administrator" w:date="2025-09-08T15:02:00Z">
            <w:rPr>
              <w:rFonts w:hint="eastAsia"/>
              <w:spacing w:val="2"/>
              <w:kern w:val="0"/>
              <w:szCs w:val="21"/>
            </w:rPr>
          </w:rPrChange>
        </w:rPr>
        <w:t>冷却水热电偶；</w:t>
      </w:r>
    </w:p>
    <w:p>
      <w:pPr>
        <w:spacing w:line="400" w:lineRule="exact"/>
        <w:rPr>
          <w:spacing w:val="2"/>
          <w:kern w:val="0"/>
          <w:sz w:val="18"/>
          <w:szCs w:val="18"/>
          <w:rPrChange w:id="229" w:author="Administrator" w:date="2025-09-08T15:02:00Z">
            <w:rPr>
              <w:spacing w:val="2"/>
              <w:kern w:val="0"/>
              <w:szCs w:val="21"/>
            </w:rPr>
          </w:rPrChange>
        </w:rPr>
      </w:pPr>
      <w:r>
        <w:rPr>
          <w:spacing w:val="2"/>
          <w:kern w:val="0"/>
          <w:sz w:val="18"/>
          <w:szCs w:val="18"/>
          <w:rPrChange w:id="230" w:author="Administrator" w:date="2025-09-08T15:02:00Z">
            <w:rPr>
              <w:spacing w:val="2"/>
              <w:kern w:val="0"/>
              <w:szCs w:val="21"/>
            </w:rPr>
          </w:rPrChange>
        </w:rPr>
        <w:t>21</w:t>
      </w:r>
      <w:r>
        <w:rPr>
          <w:rFonts w:hint="eastAsia"/>
          <w:spacing w:val="2"/>
          <w:kern w:val="0"/>
          <w:sz w:val="18"/>
          <w:szCs w:val="18"/>
          <w:rPrChange w:id="231" w:author="Administrator" w:date="2025-09-08T15:02:00Z">
            <w:rPr>
              <w:rFonts w:hint="eastAsia"/>
              <w:spacing w:val="2"/>
              <w:kern w:val="0"/>
              <w:szCs w:val="21"/>
            </w:rPr>
          </w:rPrChange>
        </w:rPr>
        <w:t xml:space="preserve"> </w:t>
      </w:r>
      <w:r>
        <w:rPr>
          <w:rFonts w:cs="Segoe UI"/>
          <w:color w:val="24292F"/>
          <w:sz w:val="18"/>
          <w:szCs w:val="18"/>
          <w:rPrChange w:id="232" w:author="Administrator" w:date="2025-09-08T15:02:00Z">
            <w:rPr>
              <w:rFonts w:cs="Segoe UI"/>
              <w:color w:val="24292F"/>
              <w:szCs w:val="21"/>
            </w:rPr>
          </w:rPrChange>
        </w:rPr>
        <w:t>—</w:t>
      </w:r>
      <w:r>
        <w:rPr>
          <w:rFonts w:hint="eastAsia"/>
          <w:spacing w:val="2"/>
          <w:kern w:val="0"/>
          <w:sz w:val="18"/>
          <w:szCs w:val="18"/>
          <w:rPrChange w:id="233" w:author="Administrator" w:date="2025-09-08T15:02:00Z">
            <w:rPr>
              <w:rFonts w:hint="eastAsia"/>
              <w:spacing w:val="2"/>
              <w:kern w:val="0"/>
              <w:szCs w:val="21"/>
            </w:rPr>
          </w:rPrChange>
        </w:rPr>
        <w:t>热电偶</w:t>
      </w:r>
      <w:r>
        <w:rPr>
          <w:rFonts w:hint="eastAsia"/>
          <w:spacing w:val="2"/>
          <w:kern w:val="0"/>
          <w:sz w:val="18"/>
          <w:szCs w:val="18"/>
          <w:rPrChange w:id="234" w:author="Administrator" w:date="2025-09-08T15:02:00Z">
            <w:rPr>
              <w:rFonts w:hint="eastAsia"/>
              <w:spacing w:val="2"/>
              <w:kern w:val="0"/>
              <w:szCs w:val="21"/>
            </w:rPr>
          </w:rPrChange>
        </w:rPr>
        <w:t>5</w:t>
      </w:r>
      <w:r>
        <w:rPr>
          <w:rFonts w:hint="eastAsia"/>
          <w:spacing w:val="2"/>
          <w:kern w:val="0"/>
          <w:sz w:val="18"/>
          <w:szCs w:val="18"/>
          <w:rPrChange w:id="235" w:author="Administrator" w:date="2025-09-08T15:02:00Z">
            <w:rPr>
              <w:rFonts w:hint="eastAsia"/>
              <w:spacing w:val="2"/>
              <w:kern w:val="0"/>
              <w:szCs w:val="21"/>
            </w:rPr>
          </w:rPrChange>
        </w:rPr>
        <w:t>；</w:t>
      </w:r>
    </w:p>
    <w:p>
      <w:pPr>
        <w:spacing w:line="400" w:lineRule="exact"/>
        <w:rPr>
          <w:spacing w:val="2"/>
          <w:kern w:val="0"/>
          <w:sz w:val="18"/>
          <w:szCs w:val="18"/>
          <w:rPrChange w:id="236" w:author="Administrator" w:date="2025-09-08T15:02:00Z">
            <w:rPr>
              <w:spacing w:val="2"/>
              <w:kern w:val="0"/>
              <w:szCs w:val="21"/>
            </w:rPr>
          </w:rPrChange>
        </w:rPr>
      </w:pPr>
      <w:r>
        <w:rPr>
          <w:spacing w:val="2"/>
          <w:kern w:val="0"/>
          <w:sz w:val="18"/>
          <w:szCs w:val="18"/>
          <w:rPrChange w:id="237" w:author="Administrator" w:date="2025-09-08T15:02:00Z">
            <w:rPr>
              <w:spacing w:val="2"/>
              <w:kern w:val="0"/>
              <w:szCs w:val="21"/>
            </w:rPr>
          </w:rPrChange>
        </w:rPr>
        <w:t>22</w:t>
      </w:r>
      <w:r>
        <w:rPr>
          <w:rFonts w:hint="eastAsia"/>
          <w:spacing w:val="2"/>
          <w:kern w:val="0"/>
          <w:sz w:val="18"/>
          <w:szCs w:val="18"/>
          <w:rPrChange w:id="238" w:author="Administrator" w:date="2025-09-08T15:02:00Z">
            <w:rPr>
              <w:rFonts w:hint="eastAsia"/>
              <w:spacing w:val="2"/>
              <w:kern w:val="0"/>
              <w:szCs w:val="21"/>
            </w:rPr>
          </w:rPrChange>
        </w:rPr>
        <w:t xml:space="preserve"> </w:t>
      </w:r>
      <w:r>
        <w:rPr>
          <w:rFonts w:cs="Segoe UI"/>
          <w:color w:val="24292F"/>
          <w:sz w:val="18"/>
          <w:szCs w:val="18"/>
          <w:rPrChange w:id="239" w:author="Administrator" w:date="2025-09-08T15:02:00Z">
            <w:rPr>
              <w:rFonts w:cs="Segoe UI"/>
              <w:color w:val="24292F"/>
              <w:szCs w:val="21"/>
            </w:rPr>
          </w:rPrChange>
        </w:rPr>
        <w:t>—</w:t>
      </w:r>
      <w:r>
        <w:rPr>
          <w:rFonts w:hint="eastAsia"/>
          <w:spacing w:val="2"/>
          <w:kern w:val="0"/>
          <w:sz w:val="18"/>
          <w:szCs w:val="18"/>
          <w:rPrChange w:id="240" w:author="Administrator" w:date="2025-09-08T15:02:00Z">
            <w:rPr>
              <w:rFonts w:hint="eastAsia"/>
              <w:spacing w:val="2"/>
              <w:kern w:val="0"/>
              <w:szCs w:val="21"/>
            </w:rPr>
          </w:rPrChange>
        </w:rPr>
        <w:t>过滤器</w:t>
      </w:r>
      <w:r>
        <w:rPr>
          <w:rFonts w:hint="eastAsia"/>
          <w:spacing w:val="2"/>
          <w:kern w:val="0"/>
          <w:sz w:val="18"/>
          <w:szCs w:val="18"/>
          <w:rPrChange w:id="241" w:author="Administrator" w:date="2025-09-08T15:02:00Z">
            <w:rPr>
              <w:rFonts w:hint="eastAsia"/>
              <w:spacing w:val="2"/>
              <w:kern w:val="0"/>
              <w:szCs w:val="21"/>
            </w:rPr>
          </w:rPrChange>
        </w:rPr>
        <w:t>2</w:t>
      </w:r>
      <w:r>
        <w:rPr>
          <w:rFonts w:hint="eastAsia"/>
          <w:spacing w:val="2"/>
          <w:kern w:val="0"/>
          <w:sz w:val="18"/>
          <w:szCs w:val="18"/>
          <w:rPrChange w:id="242" w:author="Administrator" w:date="2025-09-08T15:02:00Z">
            <w:rPr>
              <w:rFonts w:hint="eastAsia"/>
              <w:spacing w:val="2"/>
              <w:kern w:val="0"/>
              <w:szCs w:val="21"/>
            </w:rPr>
          </w:rPrChange>
        </w:rPr>
        <w:t>；</w:t>
      </w:r>
    </w:p>
    <w:p>
      <w:pPr>
        <w:spacing w:line="400" w:lineRule="exact"/>
        <w:rPr>
          <w:spacing w:val="2"/>
          <w:kern w:val="0"/>
          <w:sz w:val="18"/>
          <w:szCs w:val="18"/>
          <w:rPrChange w:id="243" w:author="Administrator" w:date="2025-09-08T15:02:00Z">
            <w:rPr>
              <w:spacing w:val="2"/>
              <w:kern w:val="0"/>
              <w:szCs w:val="21"/>
            </w:rPr>
          </w:rPrChange>
        </w:rPr>
      </w:pPr>
      <w:r>
        <w:rPr>
          <w:spacing w:val="2"/>
          <w:kern w:val="0"/>
          <w:sz w:val="18"/>
          <w:szCs w:val="18"/>
          <w:rPrChange w:id="244" w:author="Administrator" w:date="2025-09-08T15:02:00Z">
            <w:rPr>
              <w:spacing w:val="2"/>
              <w:kern w:val="0"/>
              <w:szCs w:val="21"/>
            </w:rPr>
          </w:rPrChange>
        </w:rPr>
        <w:t>23</w:t>
      </w:r>
      <w:r>
        <w:rPr>
          <w:rFonts w:hint="eastAsia"/>
          <w:spacing w:val="2"/>
          <w:kern w:val="0"/>
          <w:sz w:val="18"/>
          <w:szCs w:val="18"/>
          <w:rPrChange w:id="245" w:author="Administrator" w:date="2025-09-08T15:02:00Z">
            <w:rPr>
              <w:rFonts w:hint="eastAsia"/>
              <w:spacing w:val="2"/>
              <w:kern w:val="0"/>
              <w:szCs w:val="21"/>
            </w:rPr>
          </w:rPrChange>
        </w:rPr>
        <w:t xml:space="preserve"> </w:t>
      </w:r>
      <w:r>
        <w:rPr>
          <w:rFonts w:cs="Segoe UI"/>
          <w:color w:val="24292F"/>
          <w:sz w:val="18"/>
          <w:szCs w:val="18"/>
          <w:rPrChange w:id="246" w:author="Administrator" w:date="2025-09-08T15:02:00Z">
            <w:rPr>
              <w:rFonts w:cs="Segoe UI"/>
              <w:color w:val="24292F"/>
              <w:szCs w:val="21"/>
            </w:rPr>
          </w:rPrChange>
        </w:rPr>
        <w:t>—</w:t>
      </w:r>
      <w:r>
        <w:rPr>
          <w:rFonts w:hint="eastAsia"/>
          <w:spacing w:val="2"/>
          <w:kern w:val="0"/>
          <w:sz w:val="18"/>
          <w:szCs w:val="18"/>
          <w:rPrChange w:id="247" w:author="Administrator" w:date="2025-09-08T15:02:00Z">
            <w:rPr>
              <w:rFonts w:hint="eastAsia"/>
              <w:spacing w:val="2"/>
              <w:kern w:val="0"/>
              <w:szCs w:val="21"/>
            </w:rPr>
          </w:rPrChange>
        </w:rPr>
        <w:t>背压</w:t>
      </w:r>
      <w:r>
        <w:rPr>
          <w:rFonts w:hint="eastAsia"/>
          <w:spacing w:val="2"/>
          <w:kern w:val="0"/>
          <w:sz w:val="18"/>
          <w:szCs w:val="18"/>
          <w:rPrChange w:id="248" w:author="Administrator" w:date="2025-09-08T15:02:00Z">
            <w:rPr>
              <w:rFonts w:hint="eastAsia"/>
              <w:spacing w:val="2"/>
              <w:kern w:val="0"/>
              <w:szCs w:val="21"/>
            </w:rPr>
          </w:rPrChange>
        </w:rPr>
        <w:t>阀；</w:t>
      </w:r>
    </w:p>
    <w:p>
      <w:pPr>
        <w:spacing w:line="400" w:lineRule="exact"/>
        <w:rPr>
          <w:spacing w:val="2"/>
          <w:kern w:val="0"/>
          <w:sz w:val="18"/>
          <w:szCs w:val="18"/>
          <w:rPrChange w:id="249" w:author="Administrator" w:date="2025-09-08T15:02:00Z">
            <w:rPr>
              <w:spacing w:val="2"/>
              <w:kern w:val="0"/>
              <w:szCs w:val="21"/>
            </w:rPr>
          </w:rPrChange>
        </w:rPr>
      </w:pPr>
      <w:r>
        <w:rPr>
          <w:spacing w:val="2"/>
          <w:kern w:val="0"/>
          <w:sz w:val="18"/>
          <w:szCs w:val="18"/>
          <w:rPrChange w:id="250" w:author="Administrator" w:date="2025-09-08T15:02:00Z">
            <w:rPr>
              <w:spacing w:val="2"/>
              <w:kern w:val="0"/>
              <w:szCs w:val="21"/>
            </w:rPr>
          </w:rPrChange>
        </w:rPr>
        <w:t>24</w:t>
      </w:r>
      <w:r>
        <w:rPr>
          <w:rFonts w:hint="eastAsia"/>
          <w:spacing w:val="2"/>
          <w:kern w:val="0"/>
          <w:sz w:val="18"/>
          <w:szCs w:val="18"/>
          <w:rPrChange w:id="251" w:author="Administrator" w:date="2025-09-08T15:02:00Z">
            <w:rPr>
              <w:rFonts w:hint="eastAsia"/>
              <w:spacing w:val="2"/>
              <w:kern w:val="0"/>
              <w:szCs w:val="21"/>
            </w:rPr>
          </w:rPrChange>
        </w:rPr>
        <w:t xml:space="preserve"> </w:t>
      </w:r>
      <w:r>
        <w:rPr>
          <w:rFonts w:cs="Segoe UI"/>
          <w:color w:val="24292F"/>
          <w:sz w:val="18"/>
          <w:szCs w:val="18"/>
          <w:rPrChange w:id="252" w:author="Administrator" w:date="2025-09-08T15:02:00Z">
            <w:rPr>
              <w:rFonts w:cs="Segoe UI"/>
              <w:color w:val="24292F"/>
              <w:szCs w:val="21"/>
            </w:rPr>
          </w:rPrChange>
        </w:rPr>
        <w:t>—</w:t>
      </w:r>
      <w:r>
        <w:rPr>
          <w:rFonts w:hint="eastAsia"/>
          <w:spacing w:val="2"/>
          <w:kern w:val="0"/>
          <w:sz w:val="18"/>
          <w:szCs w:val="18"/>
          <w:rPrChange w:id="253" w:author="Administrator" w:date="2025-09-08T15:02:00Z">
            <w:rPr>
              <w:rFonts w:hint="eastAsia"/>
              <w:spacing w:val="2"/>
              <w:kern w:val="0"/>
              <w:szCs w:val="21"/>
            </w:rPr>
          </w:rPrChange>
        </w:rPr>
        <w:t>气体处理系统；</w:t>
      </w:r>
    </w:p>
    <w:p>
      <w:pPr>
        <w:spacing w:line="400" w:lineRule="exact"/>
        <w:rPr>
          <w:spacing w:val="2"/>
          <w:kern w:val="0"/>
          <w:sz w:val="18"/>
          <w:szCs w:val="18"/>
          <w:rPrChange w:id="254" w:author="Administrator" w:date="2025-09-08T15:02:00Z">
            <w:rPr>
              <w:spacing w:val="2"/>
              <w:kern w:val="0"/>
              <w:szCs w:val="21"/>
            </w:rPr>
          </w:rPrChange>
        </w:rPr>
      </w:pPr>
      <w:r>
        <w:rPr>
          <w:spacing w:val="2"/>
          <w:kern w:val="0"/>
          <w:sz w:val="18"/>
          <w:szCs w:val="18"/>
          <w:rPrChange w:id="255" w:author="Administrator" w:date="2025-09-08T15:02:00Z">
            <w:rPr>
              <w:spacing w:val="2"/>
              <w:kern w:val="0"/>
              <w:szCs w:val="21"/>
            </w:rPr>
          </w:rPrChange>
        </w:rPr>
        <w:t>25</w:t>
      </w:r>
      <w:r>
        <w:rPr>
          <w:rFonts w:hint="eastAsia"/>
          <w:spacing w:val="2"/>
          <w:kern w:val="0"/>
          <w:sz w:val="18"/>
          <w:szCs w:val="18"/>
          <w:rPrChange w:id="256" w:author="Administrator" w:date="2025-09-08T15:02:00Z">
            <w:rPr>
              <w:rFonts w:hint="eastAsia"/>
              <w:spacing w:val="2"/>
              <w:kern w:val="0"/>
              <w:szCs w:val="21"/>
            </w:rPr>
          </w:rPrChange>
        </w:rPr>
        <w:t xml:space="preserve"> </w:t>
      </w:r>
      <w:r>
        <w:rPr>
          <w:rFonts w:cs="Segoe UI"/>
          <w:color w:val="24292F"/>
          <w:sz w:val="18"/>
          <w:szCs w:val="18"/>
          <w:rPrChange w:id="257" w:author="Administrator" w:date="2025-09-08T15:02:00Z">
            <w:rPr>
              <w:rFonts w:cs="Segoe UI"/>
              <w:color w:val="24292F"/>
              <w:szCs w:val="21"/>
            </w:rPr>
          </w:rPrChange>
        </w:rPr>
        <w:t>—</w:t>
      </w:r>
      <w:r>
        <w:rPr>
          <w:rFonts w:hint="eastAsia"/>
          <w:spacing w:val="2"/>
          <w:kern w:val="0"/>
          <w:sz w:val="18"/>
          <w:szCs w:val="18"/>
          <w:rPrChange w:id="258" w:author="Administrator" w:date="2025-09-08T15:02:00Z">
            <w:rPr>
              <w:rFonts w:hint="eastAsia"/>
              <w:spacing w:val="2"/>
              <w:kern w:val="0"/>
              <w:szCs w:val="21"/>
            </w:rPr>
          </w:rPrChange>
        </w:rPr>
        <w:t>控制系统；</w:t>
      </w:r>
    </w:p>
    <w:p>
      <w:pPr>
        <w:spacing w:line="400" w:lineRule="exact"/>
        <w:rPr>
          <w:spacing w:val="2"/>
          <w:kern w:val="0"/>
          <w:sz w:val="18"/>
          <w:szCs w:val="18"/>
          <w:rPrChange w:id="259" w:author="Administrator" w:date="2025-09-08T15:02:00Z">
            <w:rPr>
              <w:spacing w:val="2"/>
              <w:kern w:val="0"/>
              <w:szCs w:val="21"/>
            </w:rPr>
          </w:rPrChange>
        </w:rPr>
      </w:pPr>
      <w:r>
        <w:rPr>
          <w:spacing w:val="2"/>
          <w:kern w:val="0"/>
          <w:sz w:val="18"/>
          <w:szCs w:val="18"/>
          <w:rPrChange w:id="260" w:author="Administrator" w:date="2025-09-08T15:02:00Z">
            <w:rPr>
              <w:spacing w:val="2"/>
              <w:kern w:val="0"/>
              <w:szCs w:val="21"/>
            </w:rPr>
          </w:rPrChange>
        </w:rPr>
        <w:t>251</w:t>
      </w:r>
      <w:r>
        <w:rPr>
          <w:rFonts w:hint="eastAsia"/>
          <w:spacing w:val="2"/>
          <w:kern w:val="0"/>
          <w:sz w:val="18"/>
          <w:szCs w:val="18"/>
          <w:rPrChange w:id="261" w:author="Administrator" w:date="2025-09-08T15:02:00Z">
            <w:rPr>
              <w:rFonts w:hint="eastAsia"/>
              <w:spacing w:val="2"/>
              <w:kern w:val="0"/>
              <w:szCs w:val="21"/>
            </w:rPr>
          </w:rPrChange>
        </w:rPr>
        <w:t xml:space="preserve"> </w:t>
      </w:r>
      <w:r>
        <w:rPr>
          <w:rFonts w:cs="Segoe UI"/>
          <w:color w:val="24292F"/>
          <w:sz w:val="18"/>
          <w:szCs w:val="18"/>
          <w:rPrChange w:id="262" w:author="Administrator" w:date="2025-09-08T15:02:00Z">
            <w:rPr>
              <w:rFonts w:cs="Segoe UI"/>
              <w:color w:val="24292F"/>
              <w:szCs w:val="21"/>
            </w:rPr>
          </w:rPrChange>
        </w:rPr>
        <w:t>—</w:t>
      </w:r>
      <w:r>
        <w:rPr>
          <w:rFonts w:hint="eastAsia"/>
          <w:spacing w:val="2"/>
          <w:kern w:val="0"/>
          <w:sz w:val="18"/>
          <w:szCs w:val="18"/>
          <w:rPrChange w:id="263" w:author="Administrator" w:date="2025-09-08T15:02:00Z">
            <w:rPr>
              <w:rFonts w:hint="eastAsia"/>
              <w:spacing w:val="2"/>
              <w:kern w:val="0"/>
              <w:szCs w:val="21"/>
            </w:rPr>
          </w:rPrChange>
        </w:rPr>
        <w:t>控制柜开关；</w:t>
      </w:r>
    </w:p>
    <w:p>
      <w:pPr>
        <w:spacing w:line="400" w:lineRule="exact"/>
        <w:rPr>
          <w:spacing w:val="2"/>
          <w:kern w:val="0"/>
          <w:sz w:val="18"/>
          <w:szCs w:val="18"/>
          <w:rPrChange w:id="264" w:author="Administrator" w:date="2025-09-08T15:02:00Z">
            <w:rPr>
              <w:spacing w:val="2"/>
              <w:kern w:val="0"/>
              <w:szCs w:val="21"/>
            </w:rPr>
          </w:rPrChange>
        </w:rPr>
      </w:pPr>
      <w:r>
        <w:rPr>
          <w:spacing w:val="2"/>
          <w:kern w:val="0"/>
          <w:sz w:val="18"/>
          <w:szCs w:val="18"/>
          <w:rPrChange w:id="265" w:author="Administrator" w:date="2025-09-08T15:02:00Z">
            <w:rPr>
              <w:spacing w:val="2"/>
              <w:kern w:val="0"/>
              <w:szCs w:val="21"/>
            </w:rPr>
          </w:rPrChange>
        </w:rPr>
        <w:t>252</w:t>
      </w:r>
      <w:r>
        <w:rPr>
          <w:rFonts w:hint="eastAsia"/>
          <w:spacing w:val="2"/>
          <w:kern w:val="0"/>
          <w:sz w:val="18"/>
          <w:szCs w:val="18"/>
          <w:rPrChange w:id="266" w:author="Administrator" w:date="2025-09-08T15:02:00Z">
            <w:rPr>
              <w:rFonts w:hint="eastAsia"/>
              <w:spacing w:val="2"/>
              <w:kern w:val="0"/>
              <w:szCs w:val="21"/>
            </w:rPr>
          </w:rPrChange>
        </w:rPr>
        <w:t xml:space="preserve"> </w:t>
      </w:r>
      <w:r>
        <w:rPr>
          <w:rFonts w:cs="Segoe UI"/>
          <w:color w:val="24292F"/>
          <w:sz w:val="18"/>
          <w:szCs w:val="18"/>
          <w:rPrChange w:id="267" w:author="Administrator" w:date="2025-09-08T15:02:00Z">
            <w:rPr>
              <w:rFonts w:cs="Segoe UI"/>
              <w:color w:val="24292F"/>
              <w:szCs w:val="21"/>
            </w:rPr>
          </w:rPrChange>
        </w:rPr>
        <w:t>—</w:t>
      </w:r>
      <w:r>
        <w:rPr>
          <w:rFonts w:hint="eastAsia"/>
          <w:spacing w:val="2"/>
          <w:kern w:val="0"/>
          <w:sz w:val="18"/>
          <w:szCs w:val="18"/>
          <w:rPrChange w:id="268" w:author="Administrator" w:date="2025-09-08T15:02:00Z">
            <w:rPr>
              <w:rFonts w:hint="eastAsia"/>
              <w:spacing w:val="2"/>
              <w:kern w:val="0"/>
              <w:szCs w:val="21"/>
            </w:rPr>
          </w:rPrChange>
        </w:rPr>
        <w:t>紧急开关；</w:t>
      </w:r>
    </w:p>
    <w:p>
      <w:pPr>
        <w:spacing w:line="400" w:lineRule="exact"/>
        <w:rPr>
          <w:spacing w:val="2"/>
          <w:kern w:val="0"/>
          <w:sz w:val="18"/>
          <w:szCs w:val="18"/>
          <w:rPrChange w:id="269" w:author="Administrator" w:date="2025-09-08T15:02:00Z">
            <w:rPr>
              <w:spacing w:val="2"/>
              <w:kern w:val="0"/>
              <w:szCs w:val="21"/>
            </w:rPr>
          </w:rPrChange>
        </w:rPr>
      </w:pPr>
      <w:r>
        <w:rPr>
          <w:spacing w:val="2"/>
          <w:kern w:val="0"/>
          <w:sz w:val="18"/>
          <w:szCs w:val="18"/>
          <w:rPrChange w:id="270" w:author="Administrator" w:date="2025-09-08T15:02:00Z">
            <w:rPr>
              <w:spacing w:val="2"/>
              <w:kern w:val="0"/>
              <w:szCs w:val="21"/>
            </w:rPr>
          </w:rPrChange>
        </w:rPr>
        <w:t>253</w:t>
      </w:r>
      <w:r>
        <w:rPr>
          <w:rFonts w:hint="eastAsia"/>
          <w:spacing w:val="2"/>
          <w:kern w:val="0"/>
          <w:sz w:val="18"/>
          <w:szCs w:val="18"/>
          <w:rPrChange w:id="271" w:author="Administrator" w:date="2025-09-08T15:02:00Z">
            <w:rPr>
              <w:rFonts w:hint="eastAsia"/>
              <w:spacing w:val="2"/>
              <w:kern w:val="0"/>
              <w:szCs w:val="21"/>
            </w:rPr>
          </w:rPrChange>
        </w:rPr>
        <w:t xml:space="preserve"> </w:t>
      </w:r>
      <w:r>
        <w:rPr>
          <w:rFonts w:cs="Segoe UI"/>
          <w:color w:val="24292F"/>
          <w:sz w:val="18"/>
          <w:szCs w:val="18"/>
          <w:rPrChange w:id="272" w:author="Administrator" w:date="2025-09-08T15:02:00Z">
            <w:rPr>
              <w:rFonts w:cs="Segoe UI"/>
              <w:color w:val="24292F"/>
              <w:szCs w:val="21"/>
            </w:rPr>
          </w:rPrChange>
        </w:rPr>
        <w:t>—</w:t>
      </w:r>
      <w:r>
        <w:rPr>
          <w:rFonts w:hint="eastAsia"/>
          <w:spacing w:val="2"/>
          <w:kern w:val="0"/>
          <w:sz w:val="18"/>
          <w:szCs w:val="18"/>
          <w:rPrChange w:id="273" w:author="Administrator" w:date="2025-09-08T15:02:00Z">
            <w:rPr>
              <w:rFonts w:hint="eastAsia"/>
              <w:spacing w:val="2"/>
              <w:kern w:val="0"/>
              <w:szCs w:val="21"/>
            </w:rPr>
          </w:rPrChange>
        </w:rPr>
        <w:t>流量显示器；</w:t>
      </w:r>
    </w:p>
    <w:p>
      <w:pPr>
        <w:spacing w:line="400" w:lineRule="exact"/>
        <w:rPr>
          <w:spacing w:val="2"/>
          <w:kern w:val="0"/>
          <w:sz w:val="18"/>
          <w:szCs w:val="18"/>
          <w:rPrChange w:id="274" w:author="Administrator" w:date="2025-09-08T15:02:00Z">
            <w:rPr>
              <w:spacing w:val="2"/>
              <w:kern w:val="0"/>
              <w:szCs w:val="21"/>
            </w:rPr>
          </w:rPrChange>
        </w:rPr>
      </w:pPr>
      <w:r>
        <w:rPr>
          <w:spacing w:val="2"/>
          <w:kern w:val="0"/>
          <w:sz w:val="18"/>
          <w:szCs w:val="18"/>
          <w:rPrChange w:id="275" w:author="Administrator" w:date="2025-09-08T15:02:00Z">
            <w:rPr>
              <w:spacing w:val="2"/>
              <w:kern w:val="0"/>
              <w:szCs w:val="21"/>
            </w:rPr>
          </w:rPrChange>
        </w:rPr>
        <w:t>254</w:t>
      </w:r>
      <w:r>
        <w:rPr>
          <w:rFonts w:hint="eastAsia"/>
          <w:spacing w:val="2"/>
          <w:kern w:val="0"/>
          <w:sz w:val="18"/>
          <w:szCs w:val="18"/>
          <w:rPrChange w:id="276" w:author="Administrator" w:date="2025-09-08T15:02:00Z">
            <w:rPr>
              <w:rFonts w:hint="eastAsia"/>
              <w:spacing w:val="2"/>
              <w:kern w:val="0"/>
              <w:szCs w:val="21"/>
            </w:rPr>
          </w:rPrChange>
        </w:rPr>
        <w:t xml:space="preserve"> </w:t>
      </w:r>
      <w:r>
        <w:rPr>
          <w:rFonts w:cs="Segoe UI"/>
          <w:color w:val="24292F"/>
          <w:sz w:val="18"/>
          <w:szCs w:val="18"/>
          <w:rPrChange w:id="277" w:author="Administrator" w:date="2025-09-08T15:02:00Z">
            <w:rPr>
              <w:rFonts w:cs="Segoe UI"/>
              <w:color w:val="24292F"/>
              <w:szCs w:val="21"/>
            </w:rPr>
          </w:rPrChange>
        </w:rPr>
        <w:t>—</w:t>
      </w:r>
      <w:r>
        <w:rPr>
          <w:rFonts w:hint="eastAsia"/>
          <w:spacing w:val="2"/>
          <w:kern w:val="0"/>
          <w:sz w:val="18"/>
          <w:szCs w:val="18"/>
          <w:rPrChange w:id="278" w:author="Administrator" w:date="2025-09-08T15:02:00Z">
            <w:rPr>
              <w:rFonts w:hint="eastAsia"/>
              <w:spacing w:val="2"/>
              <w:kern w:val="0"/>
              <w:szCs w:val="21"/>
            </w:rPr>
          </w:rPrChange>
        </w:rPr>
        <w:t>计算机</w:t>
      </w:r>
      <w:r>
        <w:rPr>
          <w:rFonts w:hint="eastAsia"/>
          <w:spacing w:val="2"/>
          <w:kern w:val="0"/>
          <w:sz w:val="18"/>
          <w:szCs w:val="18"/>
          <w:rPrChange w:id="279" w:author="Administrator" w:date="2025-09-08T15:02:00Z">
            <w:rPr>
              <w:rFonts w:hint="eastAsia"/>
              <w:spacing w:val="2"/>
              <w:kern w:val="0"/>
              <w:szCs w:val="21"/>
            </w:rPr>
          </w:rPrChange>
        </w:rPr>
        <w:t>1</w:t>
      </w:r>
      <w:r>
        <w:rPr>
          <w:rFonts w:hint="eastAsia"/>
          <w:spacing w:val="2"/>
          <w:kern w:val="0"/>
          <w:sz w:val="18"/>
          <w:szCs w:val="18"/>
          <w:rPrChange w:id="280" w:author="Administrator" w:date="2025-09-08T15:02:00Z">
            <w:rPr>
              <w:rFonts w:hint="eastAsia"/>
              <w:spacing w:val="2"/>
              <w:kern w:val="0"/>
              <w:szCs w:val="21"/>
            </w:rPr>
          </w:rPrChange>
        </w:rPr>
        <w:t>；</w:t>
      </w:r>
    </w:p>
    <w:p>
      <w:pPr>
        <w:spacing w:line="400" w:lineRule="exact"/>
        <w:rPr>
          <w:spacing w:val="2"/>
          <w:kern w:val="0"/>
          <w:sz w:val="18"/>
          <w:szCs w:val="18"/>
          <w:rPrChange w:id="281" w:author="Administrator" w:date="2025-09-08T15:02:00Z">
            <w:rPr>
              <w:spacing w:val="2"/>
              <w:kern w:val="0"/>
              <w:szCs w:val="21"/>
            </w:rPr>
          </w:rPrChange>
        </w:rPr>
      </w:pPr>
      <w:r>
        <w:rPr>
          <w:spacing w:val="2"/>
          <w:kern w:val="0"/>
          <w:sz w:val="18"/>
          <w:szCs w:val="18"/>
          <w:rPrChange w:id="282" w:author="Administrator" w:date="2025-09-08T15:02:00Z">
            <w:rPr>
              <w:spacing w:val="2"/>
              <w:kern w:val="0"/>
              <w:szCs w:val="21"/>
            </w:rPr>
          </w:rPrChange>
        </w:rPr>
        <w:t>255</w:t>
      </w:r>
      <w:r>
        <w:rPr>
          <w:rFonts w:hint="eastAsia"/>
          <w:spacing w:val="2"/>
          <w:kern w:val="0"/>
          <w:sz w:val="18"/>
          <w:szCs w:val="18"/>
          <w:rPrChange w:id="283" w:author="Administrator" w:date="2025-09-08T15:02:00Z">
            <w:rPr>
              <w:rFonts w:hint="eastAsia"/>
              <w:spacing w:val="2"/>
              <w:kern w:val="0"/>
              <w:szCs w:val="21"/>
            </w:rPr>
          </w:rPrChange>
        </w:rPr>
        <w:t xml:space="preserve"> </w:t>
      </w:r>
      <w:r>
        <w:rPr>
          <w:rFonts w:cs="Segoe UI"/>
          <w:color w:val="24292F"/>
          <w:sz w:val="18"/>
          <w:szCs w:val="18"/>
          <w:rPrChange w:id="284" w:author="Administrator" w:date="2025-09-08T15:02:00Z">
            <w:rPr>
              <w:rFonts w:cs="Segoe UI"/>
              <w:color w:val="24292F"/>
              <w:szCs w:val="21"/>
            </w:rPr>
          </w:rPrChange>
        </w:rPr>
        <w:t>—</w:t>
      </w:r>
      <w:r>
        <w:rPr>
          <w:rFonts w:hint="eastAsia"/>
          <w:spacing w:val="2"/>
          <w:kern w:val="0"/>
          <w:sz w:val="18"/>
          <w:szCs w:val="18"/>
          <w:rPrChange w:id="285" w:author="Administrator" w:date="2025-09-08T15:02:00Z">
            <w:rPr>
              <w:rFonts w:hint="eastAsia"/>
              <w:spacing w:val="2"/>
              <w:kern w:val="0"/>
              <w:szCs w:val="21"/>
            </w:rPr>
          </w:rPrChange>
        </w:rPr>
        <w:t>温度显示器；</w:t>
      </w:r>
    </w:p>
    <w:p>
      <w:pPr>
        <w:spacing w:line="400" w:lineRule="exact"/>
        <w:rPr>
          <w:spacing w:val="2"/>
          <w:kern w:val="0"/>
          <w:sz w:val="18"/>
          <w:szCs w:val="18"/>
          <w:rPrChange w:id="286" w:author="Administrator" w:date="2025-09-08T15:02:00Z">
            <w:rPr>
              <w:spacing w:val="2"/>
              <w:kern w:val="0"/>
              <w:szCs w:val="21"/>
            </w:rPr>
          </w:rPrChange>
        </w:rPr>
      </w:pPr>
      <w:r>
        <w:rPr>
          <w:spacing w:val="2"/>
          <w:kern w:val="0"/>
          <w:sz w:val="18"/>
          <w:szCs w:val="18"/>
          <w:rPrChange w:id="287" w:author="Administrator" w:date="2025-09-08T15:02:00Z">
            <w:rPr>
              <w:spacing w:val="2"/>
              <w:kern w:val="0"/>
              <w:szCs w:val="21"/>
            </w:rPr>
          </w:rPrChange>
        </w:rPr>
        <w:t>256</w:t>
      </w:r>
      <w:r>
        <w:rPr>
          <w:rFonts w:hint="eastAsia"/>
          <w:spacing w:val="2"/>
          <w:kern w:val="0"/>
          <w:sz w:val="18"/>
          <w:szCs w:val="18"/>
          <w:rPrChange w:id="288" w:author="Administrator" w:date="2025-09-08T15:02:00Z">
            <w:rPr>
              <w:rFonts w:hint="eastAsia"/>
              <w:spacing w:val="2"/>
              <w:kern w:val="0"/>
              <w:szCs w:val="21"/>
            </w:rPr>
          </w:rPrChange>
        </w:rPr>
        <w:t xml:space="preserve"> </w:t>
      </w:r>
      <w:r>
        <w:rPr>
          <w:rFonts w:cs="Segoe UI"/>
          <w:color w:val="24292F"/>
          <w:sz w:val="18"/>
          <w:szCs w:val="18"/>
          <w:rPrChange w:id="289" w:author="Administrator" w:date="2025-09-08T15:02:00Z">
            <w:rPr>
              <w:rFonts w:cs="Segoe UI"/>
              <w:color w:val="24292F"/>
              <w:szCs w:val="21"/>
            </w:rPr>
          </w:rPrChange>
        </w:rPr>
        <w:t>—</w:t>
      </w:r>
      <w:r>
        <w:rPr>
          <w:rFonts w:hint="eastAsia"/>
          <w:spacing w:val="2"/>
          <w:kern w:val="0"/>
          <w:sz w:val="18"/>
          <w:szCs w:val="18"/>
          <w:rPrChange w:id="290" w:author="Administrator" w:date="2025-09-08T15:02:00Z">
            <w:rPr>
              <w:rFonts w:hint="eastAsia"/>
              <w:spacing w:val="2"/>
              <w:kern w:val="0"/>
              <w:szCs w:val="21"/>
            </w:rPr>
          </w:rPrChange>
        </w:rPr>
        <w:t>压力</w:t>
      </w:r>
      <w:r>
        <w:rPr>
          <w:rFonts w:hint="eastAsia"/>
          <w:spacing w:val="2"/>
          <w:kern w:val="0"/>
          <w:sz w:val="18"/>
          <w:szCs w:val="18"/>
          <w:rPrChange w:id="291" w:author="Administrator" w:date="2025-09-08T15:02:00Z">
            <w:rPr>
              <w:rFonts w:hint="eastAsia"/>
              <w:spacing w:val="2"/>
              <w:kern w:val="0"/>
              <w:szCs w:val="21"/>
            </w:rPr>
          </w:rPrChange>
        </w:rPr>
        <w:t>显示器；</w:t>
      </w:r>
    </w:p>
    <w:p>
      <w:pPr>
        <w:spacing w:line="400" w:lineRule="exact"/>
        <w:rPr>
          <w:spacing w:val="2"/>
          <w:kern w:val="0"/>
          <w:sz w:val="18"/>
          <w:szCs w:val="18"/>
          <w:rPrChange w:id="292" w:author="Administrator" w:date="2025-09-08T15:02:00Z">
            <w:rPr>
              <w:spacing w:val="2"/>
              <w:kern w:val="0"/>
              <w:szCs w:val="21"/>
            </w:rPr>
          </w:rPrChange>
        </w:rPr>
      </w:pPr>
      <w:r>
        <w:rPr>
          <w:spacing w:val="2"/>
          <w:kern w:val="0"/>
          <w:sz w:val="18"/>
          <w:szCs w:val="18"/>
          <w:rPrChange w:id="293" w:author="Administrator" w:date="2025-09-08T15:02:00Z">
            <w:rPr>
              <w:spacing w:val="2"/>
              <w:kern w:val="0"/>
              <w:szCs w:val="21"/>
            </w:rPr>
          </w:rPrChange>
        </w:rPr>
        <w:t>257</w:t>
      </w:r>
      <w:r>
        <w:rPr>
          <w:rFonts w:hint="eastAsia"/>
          <w:spacing w:val="2"/>
          <w:kern w:val="0"/>
          <w:sz w:val="18"/>
          <w:szCs w:val="18"/>
          <w:rPrChange w:id="294" w:author="Administrator" w:date="2025-09-08T15:02:00Z">
            <w:rPr>
              <w:rFonts w:hint="eastAsia"/>
              <w:spacing w:val="2"/>
              <w:kern w:val="0"/>
              <w:szCs w:val="21"/>
            </w:rPr>
          </w:rPrChange>
        </w:rPr>
        <w:t xml:space="preserve"> </w:t>
      </w:r>
      <w:r>
        <w:rPr>
          <w:rFonts w:cs="Segoe UI"/>
          <w:color w:val="24292F"/>
          <w:sz w:val="18"/>
          <w:szCs w:val="18"/>
          <w:rPrChange w:id="295" w:author="Administrator" w:date="2025-09-08T15:02:00Z">
            <w:rPr>
              <w:rFonts w:cs="Segoe UI"/>
              <w:color w:val="24292F"/>
              <w:szCs w:val="21"/>
            </w:rPr>
          </w:rPrChange>
        </w:rPr>
        <w:t>—</w:t>
      </w:r>
      <w:r>
        <w:rPr>
          <w:rFonts w:hint="eastAsia"/>
          <w:spacing w:val="2"/>
          <w:kern w:val="0"/>
          <w:sz w:val="18"/>
          <w:szCs w:val="18"/>
          <w:rPrChange w:id="296" w:author="Administrator" w:date="2025-09-08T15:02:00Z">
            <w:rPr>
              <w:rFonts w:hint="eastAsia"/>
              <w:spacing w:val="2"/>
              <w:kern w:val="0"/>
              <w:szCs w:val="21"/>
            </w:rPr>
          </w:rPrChange>
        </w:rPr>
        <w:t>计算机</w:t>
      </w:r>
      <w:r>
        <w:rPr>
          <w:rFonts w:hint="eastAsia"/>
          <w:spacing w:val="2"/>
          <w:kern w:val="0"/>
          <w:sz w:val="18"/>
          <w:szCs w:val="18"/>
          <w:rPrChange w:id="297" w:author="Administrator" w:date="2025-09-08T15:02:00Z">
            <w:rPr>
              <w:rFonts w:hint="eastAsia"/>
              <w:spacing w:val="2"/>
              <w:kern w:val="0"/>
              <w:szCs w:val="21"/>
            </w:rPr>
          </w:rPrChange>
        </w:rPr>
        <w:t>2</w:t>
      </w:r>
      <w:r>
        <w:rPr>
          <w:rFonts w:hint="eastAsia"/>
          <w:spacing w:val="2"/>
          <w:kern w:val="0"/>
          <w:sz w:val="18"/>
          <w:szCs w:val="18"/>
          <w:rPrChange w:id="298" w:author="Administrator" w:date="2025-09-08T15:02:00Z">
            <w:rPr>
              <w:rFonts w:hint="eastAsia"/>
              <w:spacing w:val="2"/>
              <w:kern w:val="0"/>
              <w:szCs w:val="21"/>
            </w:rPr>
          </w:rPrChange>
        </w:rPr>
        <w:t>。</w:t>
      </w:r>
    </w:p>
    <w:p>
      <w:pPr>
        <w:pStyle w:val="13"/>
        <w:spacing w:before="120" w:after="120"/>
        <w:jc w:val="center"/>
        <w:rPr>
          <w:ins w:id="299" w:author="Administrator" w:date="2025-09-08T15:01:00Z"/>
          <w:rFonts w:ascii="Times New Roman" w:hAnsi="Times New Roman"/>
        </w:rPr>
      </w:pPr>
    </w:p>
    <w:p>
      <w:pPr>
        <w:pStyle w:val="13"/>
        <w:spacing w:before="120" w:after="120"/>
        <w:jc w:val="center"/>
        <w:rPr>
          <w:ins w:id="300" w:author="Administrator" w:date="2025-09-08T15:02:00Z"/>
          <w:rFonts w:ascii="Times New Roman" w:hAnsi="Times New Roman"/>
        </w:rPr>
        <w:sectPr>
          <w:footerReference r:id="rId6" w:type="default"/>
          <w:type w:val="continuous"/>
          <w:pgSz w:w="11906" w:h="16838"/>
          <w:pgMar w:top="567" w:right="1134" w:bottom="1134" w:left="1418" w:header="1418" w:footer="1134" w:gutter="0"/>
          <w:pgNumType w:start="1"/>
          <w:cols w:equalWidth="0" w:num="2">
            <w:col w:w="4464" w:space="425"/>
            <w:col w:w="4464"/>
          </w:cols>
          <w:formProt w:val="0"/>
          <w:docGrid w:type="lines" w:linePitch="312" w:charSpace="0"/>
        </w:sectPr>
      </w:pPr>
      <w:bookmarkStart w:id="60" w:name="OLE_LINK11"/>
      <w:bookmarkStart w:id="61" w:name="OLE_LINK12"/>
    </w:p>
    <w:p>
      <w:pPr>
        <w:pStyle w:val="13"/>
        <w:spacing w:before="120" w:after="120"/>
        <w:jc w:val="center"/>
        <w:rPr>
          <w:rFonts w:ascii="Times New Roman" w:hAnsi="Times New Roman"/>
          <w:sz w:val="21"/>
          <w:szCs w:val="21"/>
        </w:rPr>
      </w:pPr>
      <w:r>
        <w:rPr>
          <w:rFonts w:hint="eastAsia" w:ascii="Times New Roman" w:hAnsi="Times New Roman"/>
        </w:rPr>
        <w:t>图</w:t>
      </w:r>
      <w:r>
        <w:rPr>
          <w:rFonts w:ascii="Times New Roman" w:hAnsi="Times New Roman"/>
        </w:rPr>
        <w:t xml:space="preserve">1 </w:t>
      </w:r>
      <w:r>
        <w:rPr>
          <w:rFonts w:hint="eastAsia" w:ascii="Times New Roman" w:hAnsi="Times New Roman"/>
          <w:sz w:val="21"/>
          <w:szCs w:val="21"/>
        </w:rPr>
        <w:t>核用超临界二氧化碳循环系统金属材料均匀腐蚀试验设备示意图</w:t>
      </w:r>
    </w:p>
    <w:bookmarkEnd w:id="56"/>
    <w:bookmarkEnd w:id="58"/>
    <w:bookmarkEnd w:id="59"/>
    <w:bookmarkEnd w:id="60"/>
    <w:bookmarkEnd w:id="61"/>
    <w:p>
      <w:pPr>
        <w:spacing w:line="400" w:lineRule="exact"/>
        <w:rPr>
          <w:rFonts w:hint="eastAsia"/>
          <w:spacing w:val="2"/>
          <w:kern w:val="0"/>
          <w:szCs w:val="21"/>
        </w:rPr>
        <w:sectPr>
          <w:type w:val="continuous"/>
          <w:pgSz w:w="11906" w:h="16838"/>
          <w:pgMar w:top="567" w:right="1134" w:bottom="1134" w:left="1418" w:header="1418" w:footer="1134" w:gutter="0"/>
          <w:pgNumType w:start="1"/>
          <w:cols w:space="425" w:num="1"/>
          <w:formProt w:val="0"/>
          <w:docGrid w:type="lines" w:linePitch="312" w:charSpace="0"/>
        </w:sectPr>
      </w:pPr>
      <w:bookmarkStart w:id="62" w:name="_Hlk200648058"/>
    </w:p>
    <w:p>
      <w:pPr>
        <w:pStyle w:val="3"/>
        <w:numPr>
          <w:ilvl w:val="0"/>
          <w:numId w:val="0"/>
        </w:numPr>
        <w:spacing w:before="120" w:after="0" w:line="400" w:lineRule="exact"/>
        <w:jc w:val="center"/>
        <w:rPr>
          <w:rFonts w:ascii="Times New Roman" w:hAnsi="Times New Roman"/>
          <w:sz w:val="24"/>
        </w:rPr>
      </w:pPr>
      <w:r>
        <w:rPr>
          <w:spacing w:val="2"/>
          <w:kern w:val="0"/>
          <w:szCs w:val="21"/>
        </w:rPr>
        <w:br w:type="page"/>
      </w:r>
      <w:bookmarkStart w:id="63" w:name="_Toc202216384"/>
      <w:r>
        <w:rPr>
          <w:rFonts w:hint="eastAsia" w:ascii="Times New Roman" w:hAnsi="Times New Roman"/>
          <w:sz w:val="24"/>
        </w:rPr>
        <w:t>附录B</w:t>
      </w:r>
      <w:bookmarkEnd w:id="63"/>
    </w:p>
    <w:p>
      <w:pPr>
        <w:pStyle w:val="54"/>
        <w:numPr>
          <w:ilvl w:val="0"/>
          <w:numId w:val="0"/>
        </w:numPr>
        <w:spacing w:before="156" w:after="156"/>
        <w:ind w:left="142"/>
        <w:jc w:val="center"/>
        <w:rPr>
          <w:sz w:val="24"/>
          <w:szCs w:val="24"/>
        </w:rPr>
      </w:pPr>
      <w:r>
        <w:rPr>
          <w:rFonts w:hint="eastAsia"/>
          <w:sz w:val="24"/>
          <w:szCs w:val="24"/>
        </w:rPr>
        <w:t>（资料性附录）</w:t>
      </w:r>
    </w:p>
    <w:p>
      <w:pPr>
        <w:pStyle w:val="54"/>
        <w:numPr>
          <w:ilvl w:val="0"/>
          <w:numId w:val="0"/>
        </w:numPr>
        <w:spacing w:before="156" w:after="156"/>
        <w:jc w:val="center"/>
        <w:rPr>
          <w:sz w:val="24"/>
          <w:szCs w:val="24"/>
        </w:rPr>
      </w:pPr>
      <w:r>
        <w:rPr>
          <w:rFonts w:hint="eastAsia"/>
          <w:sz w:val="24"/>
          <w:szCs w:val="24"/>
        </w:rPr>
        <w:t>试样支架及试样悬挂方式示意图</w:t>
      </w:r>
    </w:p>
    <w:bookmarkEnd w:id="62"/>
    <w:p>
      <w:pPr>
        <w:jc w:val="center"/>
      </w:pPr>
      <w:r>
        <w:drawing>
          <wp:inline distT="0" distB="0" distL="0" distR="0">
            <wp:extent cx="5939790" cy="1934845"/>
            <wp:effectExtent l="0" t="0" r="3810" b="8255"/>
            <wp:docPr id="143094797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0947976" name="图片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939790" cy="1934845"/>
                    </a:xfrm>
                    <a:prstGeom prst="rect">
                      <a:avLst/>
                    </a:prstGeom>
                    <a:noFill/>
                    <a:ln>
                      <a:noFill/>
                    </a:ln>
                  </pic:spPr>
                </pic:pic>
              </a:graphicData>
            </a:graphic>
          </wp:inline>
        </w:drawing>
      </w:r>
    </w:p>
    <w:p>
      <w:pPr>
        <w:pStyle w:val="13"/>
        <w:spacing w:before="156" w:after="156"/>
        <w:jc w:val="center"/>
        <w:rPr>
          <w:del w:id="301" w:author="Administrator" w:date="2025-09-08T15:02:00Z"/>
          <w:rFonts w:ascii="Times New Roman" w:hAnsi="Times New Roman"/>
          <w:sz w:val="21"/>
          <w:szCs w:val="21"/>
        </w:rPr>
      </w:pPr>
      <w:del w:id="302" w:author="Administrator" w:date="2025-09-08T15:02:00Z">
        <w:bookmarkStart w:id="64" w:name="OLE_LINK13"/>
        <w:bookmarkStart w:id="65" w:name="_Hlk200703292"/>
        <w:r>
          <w:rPr>
            <w:rFonts w:hint="eastAsia" w:ascii="Times New Roman" w:hAnsi="Times New Roman"/>
            <w:sz w:val="21"/>
            <w:szCs w:val="21"/>
          </w:rPr>
          <w:delText>图2 试样支架及试样悬挂方式示意图</w:delText>
        </w:r>
      </w:del>
    </w:p>
    <w:bookmarkEnd w:id="64"/>
    <w:bookmarkEnd w:id="65"/>
    <w:p>
      <w:pPr>
        <w:spacing w:line="400" w:lineRule="exact"/>
        <w:ind w:firstLine="368" w:firstLineChars="200"/>
        <w:rPr>
          <w:spacing w:val="2"/>
          <w:kern w:val="0"/>
          <w:sz w:val="18"/>
          <w:szCs w:val="18"/>
          <w:rPrChange w:id="303" w:author="Administrator" w:date="2025-09-08T15:03:00Z">
            <w:rPr>
              <w:spacing w:val="2"/>
              <w:kern w:val="0"/>
              <w:szCs w:val="21"/>
            </w:rPr>
          </w:rPrChange>
        </w:rPr>
      </w:pPr>
      <w:r>
        <w:rPr>
          <w:rFonts w:hint="eastAsia"/>
          <w:spacing w:val="2"/>
          <w:kern w:val="0"/>
          <w:sz w:val="18"/>
          <w:szCs w:val="18"/>
          <w:rPrChange w:id="304" w:author="Administrator" w:date="2025-09-08T15:03:00Z">
            <w:rPr>
              <w:rFonts w:hint="eastAsia"/>
              <w:spacing w:val="2"/>
              <w:kern w:val="0"/>
              <w:szCs w:val="21"/>
            </w:rPr>
          </w:rPrChange>
        </w:rPr>
        <w:t>标引序号说明：</w:t>
      </w:r>
    </w:p>
    <w:p>
      <w:pPr>
        <w:spacing w:line="400" w:lineRule="exact"/>
        <w:ind w:firstLine="368" w:firstLineChars="200"/>
        <w:rPr>
          <w:spacing w:val="2"/>
          <w:kern w:val="0"/>
          <w:sz w:val="18"/>
          <w:szCs w:val="18"/>
          <w:rPrChange w:id="305" w:author="Administrator" w:date="2025-09-08T15:03:00Z">
            <w:rPr>
              <w:spacing w:val="2"/>
              <w:kern w:val="0"/>
              <w:szCs w:val="21"/>
            </w:rPr>
          </w:rPrChange>
        </w:rPr>
        <w:sectPr>
          <w:footerReference r:id="rId7" w:type="default"/>
          <w:type w:val="continuous"/>
          <w:pgSz w:w="11906" w:h="16838"/>
          <w:pgMar w:top="567" w:right="1134" w:bottom="1134" w:left="1418" w:header="1418" w:footer="1134" w:gutter="0"/>
          <w:pgNumType w:start="8"/>
          <w:cols w:space="425" w:num="1"/>
          <w:formProt w:val="0"/>
          <w:docGrid w:type="lines" w:linePitch="312" w:charSpace="0"/>
        </w:sectPr>
      </w:pPr>
    </w:p>
    <w:p>
      <w:pPr>
        <w:spacing w:line="400" w:lineRule="exact"/>
        <w:ind w:firstLine="368" w:firstLineChars="200"/>
        <w:rPr>
          <w:spacing w:val="2"/>
          <w:kern w:val="0"/>
          <w:sz w:val="18"/>
          <w:szCs w:val="18"/>
          <w:rPrChange w:id="306" w:author="Administrator" w:date="2025-09-08T15:03:00Z">
            <w:rPr>
              <w:spacing w:val="2"/>
              <w:kern w:val="0"/>
              <w:szCs w:val="21"/>
            </w:rPr>
          </w:rPrChange>
        </w:rPr>
      </w:pPr>
      <w:r>
        <w:rPr>
          <w:rFonts w:hint="eastAsia"/>
          <w:spacing w:val="2"/>
          <w:kern w:val="0"/>
          <w:sz w:val="18"/>
          <w:szCs w:val="18"/>
          <w:rPrChange w:id="307" w:author="Administrator" w:date="2025-09-08T15:03:00Z">
            <w:rPr>
              <w:rFonts w:hint="eastAsia"/>
              <w:spacing w:val="2"/>
              <w:kern w:val="0"/>
              <w:szCs w:val="21"/>
            </w:rPr>
          </w:rPrChange>
        </w:rPr>
        <w:t xml:space="preserve">1 </w:t>
      </w:r>
      <w:r>
        <w:rPr>
          <w:rFonts w:hint="eastAsia"/>
          <w:spacing w:val="2"/>
          <w:kern w:val="0"/>
          <w:sz w:val="18"/>
          <w:szCs w:val="18"/>
          <w:rPrChange w:id="308" w:author="Administrator" w:date="2025-09-08T15:03:00Z">
            <w:rPr>
              <w:rFonts w:hint="eastAsia"/>
              <w:spacing w:val="2"/>
              <w:kern w:val="0"/>
              <w:szCs w:val="21"/>
            </w:rPr>
          </w:rPrChange>
        </w:rPr>
        <w:t>—支架板；</w:t>
      </w:r>
    </w:p>
    <w:p>
      <w:pPr>
        <w:spacing w:line="400" w:lineRule="exact"/>
        <w:ind w:firstLine="368" w:firstLineChars="200"/>
        <w:rPr>
          <w:spacing w:val="2"/>
          <w:kern w:val="0"/>
          <w:sz w:val="18"/>
          <w:szCs w:val="18"/>
          <w:rPrChange w:id="309" w:author="Administrator" w:date="2025-09-08T15:03:00Z">
            <w:rPr>
              <w:spacing w:val="2"/>
              <w:kern w:val="0"/>
              <w:szCs w:val="21"/>
            </w:rPr>
          </w:rPrChange>
        </w:rPr>
      </w:pPr>
      <w:r>
        <w:rPr>
          <w:rFonts w:hint="eastAsia"/>
          <w:spacing w:val="2"/>
          <w:kern w:val="0"/>
          <w:sz w:val="18"/>
          <w:szCs w:val="18"/>
          <w:rPrChange w:id="310" w:author="Administrator" w:date="2025-09-08T15:03:00Z">
            <w:rPr>
              <w:rFonts w:hint="eastAsia"/>
              <w:spacing w:val="2"/>
              <w:kern w:val="0"/>
              <w:szCs w:val="21"/>
            </w:rPr>
          </w:rPrChange>
        </w:rPr>
        <w:t xml:space="preserve">2 </w:t>
      </w:r>
      <w:r>
        <w:rPr>
          <w:rFonts w:hint="eastAsia"/>
          <w:spacing w:val="2"/>
          <w:kern w:val="0"/>
          <w:sz w:val="18"/>
          <w:szCs w:val="18"/>
          <w:rPrChange w:id="311" w:author="Administrator" w:date="2025-09-08T15:03:00Z">
            <w:rPr>
              <w:rFonts w:hint="eastAsia"/>
              <w:spacing w:val="2"/>
              <w:kern w:val="0"/>
              <w:szCs w:val="21"/>
            </w:rPr>
          </w:rPrChange>
        </w:rPr>
        <w:t>—试样支撑杆；</w:t>
      </w:r>
    </w:p>
    <w:p>
      <w:pPr>
        <w:spacing w:line="400" w:lineRule="exact"/>
        <w:ind w:firstLine="368" w:firstLineChars="200"/>
        <w:rPr>
          <w:spacing w:val="2"/>
          <w:kern w:val="0"/>
          <w:sz w:val="18"/>
          <w:szCs w:val="18"/>
          <w:rPrChange w:id="312" w:author="Administrator" w:date="2025-09-08T15:03:00Z">
            <w:rPr>
              <w:spacing w:val="2"/>
              <w:kern w:val="0"/>
              <w:szCs w:val="21"/>
            </w:rPr>
          </w:rPrChange>
        </w:rPr>
      </w:pPr>
      <w:r>
        <w:rPr>
          <w:rFonts w:hint="eastAsia"/>
          <w:spacing w:val="2"/>
          <w:kern w:val="0"/>
          <w:sz w:val="18"/>
          <w:szCs w:val="18"/>
          <w:rPrChange w:id="313" w:author="Administrator" w:date="2025-09-08T15:03:00Z">
            <w:rPr>
              <w:rFonts w:hint="eastAsia"/>
              <w:spacing w:val="2"/>
              <w:kern w:val="0"/>
              <w:szCs w:val="21"/>
            </w:rPr>
          </w:rPrChange>
        </w:rPr>
        <w:t xml:space="preserve">3 </w:t>
      </w:r>
      <w:r>
        <w:rPr>
          <w:rFonts w:hint="eastAsia"/>
          <w:spacing w:val="2"/>
          <w:kern w:val="0"/>
          <w:sz w:val="18"/>
          <w:szCs w:val="18"/>
          <w:rPrChange w:id="314" w:author="Administrator" w:date="2025-09-08T15:03:00Z">
            <w:rPr>
              <w:rFonts w:hint="eastAsia"/>
              <w:spacing w:val="2"/>
              <w:kern w:val="0"/>
              <w:szCs w:val="21"/>
            </w:rPr>
          </w:rPrChange>
        </w:rPr>
        <w:t>—隔片；</w:t>
      </w:r>
    </w:p>
    <w:p>
      <w:pPr>
        <w:spacing w:line="400" w:lineRule="exact"/>
        <w:ind w:firstLine="368" w:firstLineChars="200"/>
        <w:rPr>
          <w:spacing w:val="2"/>
          <w:kern w:val="0"/>
          <w:sz w:val="18"/>
          <w:szCs w:val="18"/>
          <w:rPrChange w:id="315" w:author="Administrator" w:date="2025-09-08T15:03:00Z">
            <w:rPr>
              <w:spacing w:val="2"/>
              <w:kern w:val="0"/>
              <w:szCs w:val="21"/>
            </w:rPr>
          </w:rPrChange>
        </w:rPr>
      </w:pPr>
      <w:r>
        <w:rPr>
          <w:rFonts w:hint="eastAsia"/>
          <w:spacing w:val="2"/>
          <w:kern w:val="0"/>
          <w:sz w:val="18"/>
          <w:szCs w:val="18"/>
          <w:rPrChange w:id="316" w:author="Administrator" w:date="2025-09-08T15:03:00Z">
            <w:rPr>
              <w:rFonts w:hint="eastAsia"/>
              <w:spacing w:val="2"/>
              <w:kern w:val="0"/>
              <w:szCs w:val="21"/>
            </w:rPr>
          </w:rPrChange>
        </w:rPr>
        <w:t xml:space="preserve">4 </w:t>
      </w:r>
      <w:r>
        <w:rPr>
          <w:rFonts w:hint="eastAsia"/>
          <w:spacing w:val="2"/>
          <w:kern w:val="0"/>
          <w:sz w:val="18"/>
          <w:szCs w:val="18"/>
          <w:rPrChange w:id="317" w:author="Administrator" w:date="2025-09-08T15:03:00Z">
            <w:rPr>
              <w:rFonts w:hint="eastAsia"/>
              <w:spacing w:val="2"/>
              <w:kern w:val="0"/>
              <w:szCs w:val="21"/>
            </w:rPr>
          </w:rPrChange>
        </w:rPr>
        <w:t>—螺母；</w:t>
      </w:r>
    </w:p>
    <w:p>
      <w:pPr>
        <w:spacing w:line="400" w:lineRule="exact"/>
        <w:ind w:firstLine="368" w:firstLineChars="200"/>
        <w:rPr>
          <w:spacing w:val="2"/>
          <w:kern w:val="0"/>
          <w:sz w:val="18"/>
          <w:szCs w:val="18"/>
          <w:rPrChange w:id="318" w:author="Administrator" w:date="2025-09-08T15:03:00Z">
            <w:rPr>
              <w:spacing w:val="2"/>
              <w:kern w:val="0"/>
              <w:szCs w:val="21"/>
            </w:rPr>
          </w:rPrChange>
        </w:rPr>
        <w:sectPr>
          <w:type w:val="continuous"/>
          <w:pgSz w:w="11906" w:h="16838"/>
          <w:pgMar w:top="567" w:right="1134" w:bottom="1134" w:left="1418" w:header="1418" w:footer="1134" w:gutter="0"/>
          <w:pgNumType w:start="10"/>
          <w:cols w:equalWidth="0" w:num="2">
            <w:col w:w="4464" w:space="425"/>
            <w:col w:w="4464"/>
          </w:cols>
          <w:formProt w:val="0"/>
          <w:docGrid w:type="lines" w:linePitch="312" w:charSpace="0"/>
        </w:sectPr>
      </w:pPr>
      <w:r>
        <w:rPr>
          <w:rFonts w:hint="eastAsia"/>
          <w:spacing w:val="2"/>
          <w:kern w:val="0"/>
          <w:sz w:val="18"/>
          <w:szCs w:val="18"/>
          <w:rPrChange w:id="319" w:author="Administrator" w:date="2025-09-08T15:03:00Z">
            <w:rPr>
              <w:rFonts w:hint="eastAsia"/>
              <w:spacing w:val="2"/>
              <w:kern w:val="0"/>
              <w:szCs w:val="21"/>
            </w:rPr>
          </w:rPrChange>
        </w:rPr>
        <w:t xml:space="preserve">5 </w:t>
      </w:r>
      <w:r>
        <w:rPr>
          <w:rFonts w:hint="eastAsia"/>
          <w:spacing w:val="2"/>
          <w:kern w:val="0"/>
          <w:sz w:val="18"/>
          <w:szCs w:val="18"/>
          <w:rPrChange w:id="320" w:author="Administrator" w:date="2025-09-08T15:03:00Z">
            <w:rPr>
              <w:rFonts w:hint="eastAsia"/>
              <w:spacing w:val="2"/>
              <w:kern w:val="0"/>
              <w:szCs w:val="21"/>
            </w:rPr>
          </w:rPrChange>
        </w:rPr>
        <w:t>—试样。</w:t>
      </w:r>
    </w:p>
    <w:p>
      <w:pPr>
        <w:pStyle w:val="13"/>
        <w:spacing w:before="156" w:after="156"/>
        <w:jc w:val="center"/>
        <w:rPr>
          <w:ins w:id="321" w:author="Administrator" w:date="2025-09-08T15:02:00Z"/>
          <w:rFonts w:ascii="Times New Roman" w:hAnsi="Times New Roman"/>
          <w:sz w:val="21"/>
          <w:szCs w:val="21"/>
        </w:rPr>
      </w:pPr>
      <w:ins w:id="322" w:author="Administrator" w:date="2025-09-08T15:02:00Z">
        <w:r>
          <w:rPr>
            <w:rFonts w:hint="eastAsia" w:ascii="Times New Roman" w:hAnsi="Times New Roman"/>
            <w:sz w:val="21"/>
            <w:szCs w:val="21"/>
          </w:rPr>
          <w:t>图2 试样支架及试样悬挂方式示意图</w:t>
        </w:r>
      </w:ins>
    </w:p>
    <w:p>
      <w:pPr>
        <w:spacing w:line="400" w:lineRule="exact"/>
        <w:ind w:firstLine="428" w:firstLineChars="200"/>
        <w:rPr>
          <w:ins w:id="323" w:author="Administrator" w:date="2025-09-08T15:02:00Z"/>
          <w:spacing w:val="2"/>
          <w:kern w:val="0"/>
          <w:szCs w:val="21"/>
        </w:rPr>
        <w:sectPr>
          <w:type w:val="continuous"/>
          <w:pgSz w:w="11906" w:h="16838"/>
          <w:pgMar w:top="567" w:right="1134" w:bottom="1134" w:left="1418" w:header="1418" w:footer="1134" w:gutter="0"/>
          <w:pgNumType w:start="10"/>
          <w:cols w:space="425" w:num="1"/>
          <w:formProt w:val="0"/>
          <w:docGrid w:type="lines" w:linePitch="312" w:charSpace="0"/>
        </w:sectPr>
      </w:pPr>
    </w:p>
    <w:p>
      <w:pPr>
        <w:spacing w:line="400" w:lineRule="exact"/>
        <w:ind w:firstLine="428" w:firstLineChars="200"/>
        <w:rPr>
          <w:spacing w:val="2"/>
          <w:kern w:val="0"/>
          <w:szCs w:val="21"/>
        </w:rPr>
      </w:pPr>
    </w:p>
    <w:sectPr>
      <w:type w:val="continuous"/>
      <w:pgSz w:w="11906" w:h="16838"/>
      <w:pgMar w:top="567" w:right="1134" w:bottom="1134" w:left="1418" w:header="1418" w:footer="1134" w:gutter="0"/>
      <w:pgNumType w:start="10"/>
      <w:cols w:equalWidth="0" w:num="2">
        <w:col w:w="4464" w:space="425"/>
        <w:col w:w="4464"/>
      </w:cols>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Segoe UI">
    <w:panose1 w:val="020B0502040204020203"/>
    <w:charset w:val="00"/>
    <w:family w:val="swiss"/>
    <w:pitch w:val="default"/>
    <w:sig w:usb0="E10022FF" w:usb1="C000E47F" w:usb2="00000029" w:usb3="00000000" w:csb0="200001DF" w:csb1="20000000"/>
  </w:font>
  <w:font w:name="微软雅黑">
    <w:panose1 w:val="020B0503020204020204"/>
    <w:charset w:val="86"/>
    <w:family w:val="auto"/>
    <w:pitch w:val="default"/>
    <w:sig w:usb0="80000287" w:usb1="280F3C52" w:usb2="00000016" w:usb3="00000000" w:csb0="0004001F"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w:instrText>
    </w:r>
    <w:r>
      <w:fldChar w:fldCharType="separate"/>
    </w:r>
    <w: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w:instrText>
    </w:r>
    <w:r>
      <w:fldChar w:fldCharType="separate"/>
    </w:r>
    <w:r>
      <w:t>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w:instrText>
    </w:r>
    <w:r>
      <w:fldChar w:fldCharType="separate"/>
    </w:r>
    <w: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PAGE   \* MERGEFORMAT</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rPr>
        <w:rFonts w:hint="eastAsia"/>
      </w:rPr>
      <w:t>T</w:t>
    </w:r>
    <w:r>
      <w:t>/XXX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2B62E0"/>
    <w:multiLevelType w:val="multilevel"/>
    <w:tmpl w:val="052B62E0"/>
    <w:lvl w:ilvl="0" w:tentative="0">
      <w:start w:val="1"/>
      <w:numFmt w:val="lowerLetter"/>
      <w:lvlText w:val="%1)"/>
      <w:lvlJc w:val="left"/>
      <w:pPr>
        <w:ind w:left="872" w:hanging="440"/>
      </w:pPr>
    </w:lvl>
    <w:lvl w:ilvl="1" w:tentative="0">
      <w:start w:val="1"/>
      <w:numFmt w:val="lowerLetter"/>
      <w:lvlText w:val="%2)"/>
      <w:lvlJc w:val="left"/>
      <w:pPr>
        <w:ind w:left="1312" w:hanging="440"/>
      </w:pPr>
    </w:lvl>
    <w:lvl w:ilvl="2" w:tentative="0">
      <w:start w:val="1"/>
      <w:numFmt w:val="lowerRoman"/>
      <w:lvlText w:val="%3."/>
      <w:lvlJc w:val="right"/>
      <w:pPr>
        <w:ind w:left="1752" w:hanging="440"/>
      </w:pPr>
    </w:lvl>
    <w:lvl w:ilvl="3" w:tentative="0">
      <w:start w:val="1"/>
      <w:numFmt w:val="decimal"/>
      <w:lvlText w:val="%4."/>
      <w:lvlJc w:val="left"/>
      <w:pPr>
        <w:ind w:left="2192" w:hanging="440"/>
      </w:pPr>
    </w:lvl>
    <w:lvl w:ilvl="4" w:tentative="0">
      <w:start w:val="1"/>
      <w:numFmt w:val="lowerLetter"/>
      <w:lvlText w:val="%5)"/>
      <w:lvlJc w:val="left"/>
      <w:pPr>
        <w:ind w:left="2632" w:hanging="440"/>
      </w:pPr>
    </w:lvl>
    <w:lvl w:ilvl="5" w:tentative="0">
      <w:start w:val="1"/>
      <w:numFmt w:val="lowerRoman"/>
      <w:lvlText w:val="%6."/>
      <w:lvlJc w:val="right"/>
      <w:pPr>
        <w:ind w:left="3072" w:hanging="440"/>
      </w:pPr>
    </w:lvl>
    <w:lvl w:ilvl="6" w:tentative="0">
      <w:start w:val="1"/>
      <w:numFmt w:val="decimal"/>
      <w:lvlText w:val="%7."/>
      <w:lvlJc w:val="left"/>
      <w:pPr>
        <w:ind w:left="3512" w:hanging="440"/>
      </w:pPr>
    </w:lvl>
    <w:lvl w:ilvl="7" w:tentative="0">
      <w:start w:val="1"/>
      <w:numFmt w:val="lowerLetter"/>
      <w:lvlText w:val="%8)"/>
      <w:lvlJc w:val="left"/>
      <w:pPr>
        <w:ind w:left="3952" w:hanging="440"/>
      </w:pPr>
    </w:lvl>
    <w:lvl w:ilvl="8" w:tentative="0">
      <w:start w:val="1"/>
      <w:numFmt w:val="lowerRoman"/>
      <w:lvlText w:val="%9."/>
      <w:lvlJc w:val="right"/>
      <w:pPr>
        <w:ind w:left="4392" w:hanging="440"/>
      </w:pPr>
    </w:lvl>
  </w:abstractNum>
  <w:abstractNum w:abstractNumId="1">
    <w:nsid w:val="06FA6646"/>
    <w:multiLevelType w:val="multilevel"/>
    <w:tmpl w:val="06FA6646"/>
    <w:lvl w:ilvl="0" w:tentative="0">
      <w:start w:val="1"/>
      <w:numFmt w:val="lowerLetter"/>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079102AD"/>
    <w:multiLevelType w:val="multilevel"/>
    <w:tmpl w:val="079102AD"/>
    <w:lvl w:ilvl="0" w:tentative="0">
      <w:start w:val="1"/>
      <w:numFmt w:val="decimal"/>
      <w:pStyle w:val="66"/>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93C6778"/>
    <w:multiLevelType w:val="multilevel"/>
    <w:tmpl w:val="093C6778"/>
    <w:lvl w:ilvl="0" w:tentative="0">
      <w:start w:val="1"/>
      <w:numFmt w:val="decimal"/>
      <w:pStyle w:val="124"/>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0AE367E9"/>
    <w:multiLevelType w:val="multilevel"/>
    <w:tmpl w:val="0AE367E9"/>
    <w:lvl w:ilvl="0" w:tentative="0">
      <w:start w:val="1"/>
      <w:numFmt w:val="none"/>
      <w:pStyle w:val="60"/>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C8043F8"/>
    <w:multiLevelType w:val="multilevel"/>
    <w:tmpl w:val="0C8043F8"/>
    <w:lvl w:ilvl="0" w:tentative="0">
      <w:start w:val="1"/>
      <w:numFmt w:val="lowerLetter"/>
      <w:lvlText w:val="%1)"/>
      <w:lvlJc w:val="left"/>
      <w:pPr>
        <w:ind w:left="868" w:hanging="440"/>
      </w:pPr>
    </w:lvl>
    <w:lvl w:ilvl="1" w:tentative="0">
      <w:start w:val="1"/>
      <w:numFmt w:val="lowerLetter"/>
      <w:lvlText w:val="%2)"/>
      <w:lvlJc w:val="left"/>
      <w:pPr>
        <w:ind w:left="1308" w:hanging="440"/>
      </w:pPr>
    </w:lvl>
    <w:lvl w:ilvl="2" w:tentative="0">
      <w:start w:val="1"/>
      <w:numFmt w:val="lowerRoman"/>
      <w:lvlText w:val="%3."/>
      <w:lvlJc w:val="right"/>
      <w:pPr>
        <w:ind w:left="1748" w:hanging="440"/>
      </w:pPr>
    </w:lvl>
    <w:lvl w:ilvl="3" w:tentative="0">
      <w:start w:val="1"/>
      <w:numFmt w:val="decimal"/>
      <w:lvlText w:val="%4."/>
      <w:lvlJc w:val="left"/>
      <w:pPr>
        <w:ind w:left="2188" w:hanging="440"/>
      </w:pPr>
    </w:lvl>
    <w:lvl w:ilvl="4" w:tentative="0">
      <w:start w:val="1"/>
      <w:numFmt w:val="lowerLetter"/>
      <w:lvlText w:val="%5)"/>
      <w:lvlJc w:val="left"/>
      <w:pPr>
        <w:ind w:left="2628" w:hanging="440"/>
      </w:pPr>
    </w:lvl>
    <w:lvl w:ilvl="5" w:tentative="0">
      <w:start w:val="1"/>
      <w:numFmt w:val="lowerRoman"/>
      <w:lvlText w:val="%6."/>
      <w:lvlJc w:val="right"/>
      <w:pPr>
        <w:ind w:left="3068" w:hanging="440"/>
      </w:pPr>
    </w:lvl>
    <w:lvl w:ilvl="6" w:tentative="0">
      <w:start w:val="1"/>
      <w:numFmt w:val="decimal"/>
      <w:lvlText w:val="%7."/>
      <w:lvlJc w:val="left"/>
      <w:pPr>
        <w:ind w:left="3508" w:hanging="440"/>
      </w:pPr>
    </w:lvl>
    <w:lvl w:ilvl="7" w:tentative="0">
      <w:start w:val="1"/>
      <w:numFmt w:val="lowerLetter"/>
      <w:lvlText w:val="%8)"/>
      <w:lvlJc w:val="left"/>
      <w:pPr>
        <w:ind w:left="3948" w:hanging="440"/>
      </w:pPr>
    </w:lvl>
    <w:lvl w:ilvl="8" w:tentative="0">
      <w:start w:val="1"/>
      <w:numFmt w:val="lowerRoman"/>
      <w:lvlText w:val="%9."/>
      <w:lvlJc w:val="right"/>
      <w:pPr>
        <w:ind w:left="4388" w:hanging="440"/>
      </w:pPr>
    </w:lvl>
  </w:abstractNum>
  <w:abstractNum w:abstractNumId="6">
    <w:nsid w:val="0DDE2B46"/>
    <w:multiLevelType w:val="multilevel"/>
    <w:tmpl w:val="0DDE2B46"/>
    <w:lvl w:ilvl="0" w:tentative="0">
      <w:start w:val="1"/>
      <w:numFmt w:val="lowerLetter"/>
      <w:pStyle w:val="129"/>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7">
    <w:nsid w:val="13990E35"/>
    <w:multiLevelType w:val="multilevel"/>
    <w:tmpl w:val="13990E35"/>
    <w:lvl w:ilvl="0" w:tentative="0">
      <w:start w:val="1"/>
      <w:numFmt w:val="lowerLetter"/>
      <w:lvlText w:val="%1)"/>
      <w:lvlJc w:val="left"/>
      <w:pPr>
        <w:ind w:left="868" w:hanging="440"/>
      </w:pPr>
    </w:lvl>
    <w:lvl w:ilvl="1" w:tentative="0">
      <w:start w:val="1"/>
      <w:numFmt w:val="lowerLetter"/>
      <w:lvlText w:val="%2)"/>
      <w:lvlJc w:val="left"/>
      <w:pPr>
        <w:ind w:left="1308" w:hanging="440"/>
      </w:pPr>
    </w:lvl>
    <w:lvl w:ilvl="2" w:tentative="0">
      <w:start w:val="1"/>
      <w:numFmt w:val="lowerRoman"/>
      <w:lvlText w:val="%3."/>
      <w:lvlJc w:val="right"/>
      <w:pPr>
        <w:ind w:left="1748" w:hanging="440"/>
      </w:pPr>
    </w:lvl>
    <w:lvl w:ilvl="3" w:tentative="0">
      <w:start w:val="1"/>
      <w:numFmt w:val="decimal"/>
      <w:lvlText w:val="%4."/>
      <w:lvlJc w:val="left"/>
      <w:pPr>
        <w:ind w:left="2188" w:hanging="440"/>
      </w:pPr>
    </w:lvl>
    <w:lvl w:ilvl="4" w:tentative="0">
      <w:start w:val="1"/>
      <w:numFmt w:val="lowerLetter"/>
      <w:lvlText w:val="%5)"/>
      <w:lvlJc w:val="left"/>
      <w:pPr>
        <w:ind w:left="2628" w:hanging="440"/>
      </w:pPr>
    </w:lvl>
    <w:lvl w:ilvl="5" w:tentative="0">
      <w:start w:val="1"/>
      <w:numFmt w:val="lowerRoman"/>
      <w:lvlText w:val="%6."/>
      <w:lvlJc w:val="right"/>
      <w:pPr>
        <w:ind w:left="3068" w:hanging="440"/>
      </w:pPr>
    </w:lvl>
    <w:lvl w:ilvl="6" w:tentative="0">
      <w:start w:val="1"/>
      <w:numFmt w:val="decimal"/>
      <w:lvlText w:val="%7."/>
      <w:lvlJc w:val="left"/>
      <w:pPr>
        <w:ind w:left="3508" w:hanging="440"/>
      </w:pPr>
    </w:lvl>
    <w:lvl w:ilvl="7" w:tentative="0">
      <w:start w:val="1"/>
      <w:numFmt w:val="lowerLetter"/>
      <w:lvlText w:val="%8)"/>
      <w:lvlJc w:val="left"/>
      <w:pPr>
        <w:ind w:left="3948" w:hanging="440"/>
      </w:pPr>
    </w:lvl>
    <w:lvl w:ilvl="8" w:tentative="0">
      <w:start w:val="1"/>
      <w:numFmt w:val="lowerRoman"/>
      <w:lvlText w:val="%9."/>
      <w:lvlJc w:val="right"/>
      <w:pPr>
        <w:ind w:left="4388" w:hanging="440"/>
      </w:pPr>
    </w:lvl>
  </w:abstractNum>
  <w:abstractNum w:abstractNumId="8">
    <w:nsid w:val="1DBF583A"/>
    <w:multiLevelType w:val="multilevel"/>
    <w:tmpl w:val="1DBF583A"/>
    <w:lvl w:ilvl="0" w:tentative="0">
      <w:start w:val="1"/>
      <w:numFmt w:val="decimal"/>
      <w:pStyle w:val="73"/>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9">
    <w:nsid w:val="1FC91163"/>
    <w:multiLevelType w:val="multilevel"/>
    <w:tmpl w:val="1FC91163"/>
    <w:lvl w:ilvl="0" w:tentative="0">
      <w:start w:val="1"/>
      <w:numFmt w:val="decimal"/>
      <w:pStyle w:val="5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50"/>
      <w:suff w:val="nothing"/>
      <w:lvlText w:val="%1.%2　"/>
      <w:lvlJc w:val="left"/>
      <w:pPr>
        <w:ind w:left="142" w:firstLine="0"/>
      </w:pPr>
      <w:rPr>
        <w:rFonts w:hint="eastAsia" w:ascii="黑体" w:hAnsi="Times New Roman" w:eastAsia="黑体" w:cs="Times New Roman"/>
        <w:b w:val="0"/>
        <w:bCs/>
        <w:i w:val="0"/>
        <w:iCs w:val="0"/>
        <w:caps w:val="0"/>
        <w:strike w:val="0"/>
        <w:dstrike w:val="0"/>
        <w:vanish w:val="0"/>
        <w:color w:val="000000"/>
        <w:spacing w:val="0"/>
        <w:kern w:val="0"/>
        <w:position w:val="0"/>
        <w:sz w:val="21"/>
        <w:szCs w:val="21"/>
        <w:u w:val="none"/>
        <w:vertAlign w:val="baseline"/>
      </w:rPr>
    </w:lvl>
    <w:lvl w:ilvl="2" w:tentative="0">
      <w:start w:val="1"/>
      <w:numFmt w:val="decimal"/>
      <w:pStyle w:val="54"/>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pStyle w:val="63"/>
      <w:suff w:val="nothing"/>
      <w:lvlText w:val="%1.%2.%3.%4.%5　"/>
      <w:lvlJc w:val="left"/>
      <w:pPr>
        <w:ind w:left="0" w:firstLine="0"/>
      </w:pPr>
      <w:rPr>
        <w:rFonts w:hint="eastAsia" w:ascii="黑体" w:hAnsi="Times New Roman" w:eastAsia="黑体"/>
        <w:b w:val="0"/>
        <w:i w:val="0"/>
        <w:sz w:val="21"/>
      </w:rPr>
    </w:lvl>
    <w:lvl w:ilvl="5" w:tentative="0">
      <w:start w:val="1"/>
      <w:numFmt w:val="decimal"/>
      <w:pStyle w:val="64"/>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0">
    <w:nsid w:val="2A8F7113"/>
    <w:multiLevelType w:val="multilevel"/>
    <w:tmpl w:val="2A8F7113"/>
    <w:lvl w:ilvl="0" w:tentative="0">
      <w:start w:val="1"/>
      <w:numFmt w:val="upperLetter"/>
      <w:pStyle w:val="106"/>
      <w:suff w:val="space"/>
      <w:lvlText w:val="%1"/>
      <w:lvlJc w:val="left"/>
      <w:pPr>
        <w:ind w:left="623" w:hanging="425"/>
      </w:pPr>
      <w:rPr>
        <w:rFonts w:hint="eastAsia"/>
      </w:rPr>
    </w:lvl>
    <w:lvl w:ilvl="1" w:tentative="0">
      <w:start w:val="1"/>
      <w:numFmt w:val="decimal"/>
      <w:pStyle w:val="107"/>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1">
    <w:nsid w:val="2C5917C3"/>
    <w:multiLevelType w:val="multilevel"/>
    <w:tmpl w:val="2C5917C3"/>
    <w:lvl w:ilvl="0" w:tentative="0">
      <w:start w:val="1"/>
      <w:numFmt w:val="none"/>
      <w:pStyle w:val="56"/>
      <w:suff w:val="nothing"/>
      <w:lvlText w:val="%1——"/>
      <w:lvlJc w:val="left"/>
      <w:pPr>
        <w:ind w:left="833" w:hanging="408"/>
      </w:pPr>
      <w:rPr>
        <w:rFonts w:hint="eastAsia"/>
      </w:rPr>
    </w:lvl>
    <w:lvl w:ilvl="1" w:tentative="0">
      <w:start w:val="1"/>
      <w:numFmt w:val="bullet"/>
      <w:pStyle w:val="57"/>
      <w:lvlText w:val=""/>
      <w:lvlJc w:val="left"/>
      <w:pPr>
        <w:tabs>
          <w:tab w:val="left" w:pos="760"/>
        </w:tabs>
        <w:ind w:left="1264" w:hanging="413"/>
      </w:pPr>
      <w:rPr>
        <w:rFonts w:hint="default" w:ascii="Symbol" w:hAnsi="Symbol"/>
        <w:color w:val="auto"/>
      </w:rPr>
    </w:lvl>
    <w:lvl w:ilvl="2" w:tentative="0">
      <w:start w:val="1"/>
      <w:numFmt w:val="bullet"/>
      <w:pStyle w:val="68"/>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1EA09C7"/>
    <w:multiLevelType w:val="multilevel"/>
    <w:tmpl w:val="31EA09C7"/>
    <w:lvl w:ilvl="0" w:tentative="0">
      <w:start w:val="1"/>
      <w:numFmt w:val="lowerLetter"/>
      <w:lvlText w:val="%1）"/>
      <w:lvlJc w:val="left"/>
      <w:pPr>
        <w:ind w:left="788" w:hanging="360"/>
      </w:pPr>
      <w:rPr>
        <w:rFonts w:hint="default"/>
      </w:rPr>
    </w:lvl>
    <w:lvl w:ilvl="1" w:tentative="0">
      <w:start w:val="1"/>
      <w:numFmt w:val="lowerLetter"/>
      <w:lvlText w:val="%2)"/>
      <w:lvlJc w:val="left"/>
      <w:pPr>
        <w:ind w:left="1308" w:hanging="440"/>
      </w:pPr>
    </w:lvl>
    <w:lvl w:ilvl="2" w:tentative="0">
      <w:start w:val="1"/>
      <w:numFmt w:val="lowerRoman"/>
      <w:lvlText w:val="%3."/>
      <w:lvlJc w:val="right"/>
      <w:pPr>
        <w:ind w:left="1748" w:hanging="440"/>
      </w:pPr>
    </w:lvl>
    <w:lvl w:ilvl="3" w:tentative="0">
      <w:start w:val="1"/>
      <w:numFmt w:val="decimal"/>
      <w:lvlText w:val="%4."/>
      <w:lvlJc w:val="left"/>
      <w:pPr>
        <w:ind w:left="2188" w:hanging="440"/>
      </w:pPr>
    </w:lvl>
    <w:lvl w:ilvl="4" w:tentative="0">
      <w:start w:val="1"/>
      <w:numFmt w:val="lowerLetter"/>
      <w:lvlText w:val="%5)"/>
      <w:lvlJc w:val="left"/>
      <w:pPr>
        <w:ind w:left="2628" w:hanging="440"/>
      </w:pPr>
    </w:lvl>
    <w:lvl w:ilvl="5" w:tentative="0">
      <w:start w:val="1"/>
      <w:numFmt w:val="lowerRoman"/>
      <w:lvlText w:val="%6."/>
      <w:lvlJc w:val="right"/>
      <w:pPr>
        <w:ind w:left="3068" w:hanging="440"/>
      </w:pPr>
    </w:lvl>
    <w:lvl w:ilvl="6" w:tentative="0">
      <w:start w:val="1"/>
      <w:numFmt w:val="decimal"/>
      <w:lvlText w:val="%7."/>
      <w:lvlJc w:val="left"/>
      <w:pPr>
        <w:ind w:left="3508" w:hanging="440"/>
      </w:pPr>
    </w:lvl>
    <w:lvl w:ilvl="7" w:tentative="0">
      <w:start w:val="1"/>
      <w:numFmt w:val="lowerLetter"/>
      <w:lvlText w:val="%8)"/>
      <w:lvlJc w:val="left"/>
      <w:pPr>
        <w:ind w:left="3948" w:hanging="440"/>
      </w:pPr>
    </w:lvl>
    <w:lvl w:ilvl="8" w:tentative="0">
      <w:start w:val="1"/>
      <w:numFmt w:val="lowerRoman"/>
      <w:lvlText w:val="%9."/>
      <w:lvlJc w:val="right"/>
      <w:pPr>
        <w:ind w:left="4388" w:hanging="440"/>
      </w:pPr>
    </w:lvl>
  </w:abstractNum>
  <w:abstractNum w:abstractNumId="13">
    <w:nsid w:val="33AA4ADA"/>
    <w:multiLevelType w:val="multilevel"/>
    <w:tmpl w:val="33AA4ADA"/>
    <w:lvl w:ilvl="0" w:tentative="0">
      <w:start w:val="1"/>
      <w:numFmt w:val="decimal"/>
      <w:pStyle w:val="2"/>
      <w:suff w:val="space"/>
      <w:lvlText w:val="%1"/>
      <w:lvlJc w:val="left"/>
      <w:pPr>
        <w:ind w:left="0" w:firstLine="0"/>
      </w:pPr>
      <w:rPr>
        <w:rFonts w:hint="eastAsia"/>
      </w:rPr>
    </w:lvl>
    <w:lvl w:ilvl="1" w:tentative="0">
      <w:start w:val="1"/>
      <w:numFmt w:val="decimal"/>
      <w:pStyle w:val="3"/>
      <w:lvlText w:val="%2."/>
      <w:lvlJc w:val="left"/>
      <w:pPr>
        <w:ind w:left="440" w:hanging="440"/>
      </w:pPr>
    </w:lvl>
    <w:lvl w:ilvl="2" w:tentative="0">
      <w:start w:val="1"/>
      <w:numFmt w:val="decimal"/>
      <w:pStyle w:val="4"/>
      <w:suff w:val="space"/>
      <w:lvlText w:val="%1.%2.%3"/>
      <w:lvlJc w:val="left"/>
      <w:pPr>
        <w:ind w:left="142" w:firstLine="0"/>
      </w:pPr>
      <w:rPr>
        <w:rFonts w:hint="default" w:ascii="Times New Roman" w:hAnsi="Times New Roman" w:cs="Times New Roman"/>
      </w:rPr>
    </w:lvl>
    <w:lvl w:ilvl="3" w:tentative="0">
      <w:start w:val="1"/>
      <w:numFmt w:val="decimal"/>
      <w:pStyle w:val="5"/>
      <w:lvlText w:val="%1.%2.%3.%4"/>
      <w:lvlJc w:val="left"/>
      <w:pPr>
        <w:ind w:left="864" w:hanging="864"/>
      </w:pPr>
      <w:rPr>
        <w:rFonts w:hint="eastAsia"/>
      </w:rPr>
    </w:lvl>
    <w:lvl w:ilvl="4" w:tentative="0">
      <w:start w:val="1"/>
      <w:numFmt w:val="decimal"/>
      <w:pStyle w:val="6"/>
      <w:lvlText w:val="%1.%2.%3.%4.%5"/>
      <w:lvlJc w:val="left"/>
      <w:pPr>
        <w:ind w:left="1008"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14">
    <w:nsid w:val="3D733618"/>
    <w:multiLevelType w:val="multilevel"/>
    <w:tmpl w:val="3D733618"/>
    <w:lvl w:ilvl="0" w:tentative="0">
      <w:start w:val="1"/>
      <w:numFmt w:val="decimal"/>
      <w:pStyle w:val="32"/>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5">
    <w:nsid w:val="437406F0"/>
    <w:multiLevelType w:val="multilevel"/>
    <w:tmpl w:val="437406F0"/>
    <w:lvl w:ilvl="0" w:tentative="0">
      <w:start w:val="1"/>
      <w:numFmt w:val="lowerLetter"/>
      <w:lvlText w:val="%1)"/>
      <w:lvlJc w:val="left"/>
      <w:pPr>
        <w:ind w:left="1022" w:hanging="440"/>
      </w:pPr>
    </w:lvl>
    <w:lvl w:ilvl="1" w:tentative="0">
      <w:start w:val="1"/>
      <w:numFmt w:val="lowerLetter"/>
      <w:lvlText w:val="%2)"/>
      <w:lvlJc w:val="left"/>
      <w:pPr>
        <w:ind w:left="1462" w:hanging="440"/>
      </w:pPr>
    </w:lvl>
    <w:lvl w:ilvl="2" w:tentative="0">
      <w:start w:val="1"/>
      <w:numFmt w:val="lowerRoman"/>
      <w:lvlText w:val="%3."/>
      <w:lvlJc w:val="right"/>
      <w:pPr>
        <w:ind w:left="1902" w:hanging="440"/>
      </w:pPr>
    </w:lvl>
    <w:lvl w:ilvl="3" w:tentative="0">
      <w:start w:val="1"/>
      <w:numFmt w:val="decimal"/>
      <w:lvlText w:val="%4."/>
      <w:lvlJc w:val="left"/>
      <w:pPr>
        <w:ind w:left="2342" w:hanging="440"/>
      </w:pPr>
    </w:lvl>
    <w:lvl w:ilvl="4" w:tentative="0">
      <w:start w:val="1"/>
      <w:numFmt w:val="lowerLetter"/>
      <w:lvlText w:val="%5)"/>
      <w:lvlJc w:val="left"/>
      <w:pPr>
        <w:ind w:left="2782" w:hanging="440"/>
      </w:pPr>
    </w:lvl>
    <w:lvl w:ilvl="5" w:tentative="0">
      <w:start w:val="1"/>
      <w:numFmt w:val="lowerRoman"/>
      <w:lvlText w:val="%6."/>
      <w:lvlJc w:val="right"/>
      <w:pPr>
        <w:ind w:left="3222" w:hanging="440"/>
      </w:pPr>
    </w:lvl>
    <w:lvl w:ilvl="6" w:tentative="0">
      <w:start w:val="1"/>
      <w:numFmt w:val="decimal"/>
      <w:lvlText w:val="%7."/>
      <w:lvlJc w:val="left"/>
      <w:pPr>
        <w:ind w:left="3662" w:hanging="440"/>
      </w:pPr>
    </w:lvl>
    <w:lvl w:ilvl="7" w:tentative="0">
      <w:start w:val="1"/>
      <w:numFmt w:val="lowerLetter"/>
      <w:lvlText w:val="%8)"/>
      <w:lvlJc w:val="left"/>
      <w:pPr>
        <w:ind w:left="4102" w:hanging="440"/>
      </w:pPr>
    </w:lvl>
    <w:lvl w:ilvl="8" w:tentative="0">
      <w:start w:val="1"/>
      <w:numFmt w:val="lowerRoman"/>
      <w:lvlText w:val="%9."/>
      <w:lvlJc w:val="right"/>
      <w:pPr>
        <w:ind w:left="4542" w:hanging="440"/>
      </w:pPr>
    </w:lvl>
  </w:abstractNum>
  <w:abstractNum w:abstractNumId="16">
    <w:nsid w:val="44C50F90"/>
    <w:multiLevelType w:val="multilevel"/>
    <w:tmpl w:val="44C50F90"/>
    <w:lvl w:ilvl="0" w:tentative="0">
      <w:start w:val="1"/>
      <w:numFmt w:val="lowerLetter"/>
      <w:pStyle w:val="6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62"/>
      <w:lvlText w:val="%2)"/>
      <w:lvlJc w:val="left"/>
      <w:pPr>
        <w:tabs>
          <w:tab w:val="left" w:pos="1260"/>
        </w:tabs>
        <w:ind w:left="1259" w:hanging="419"/>
      </w:pPr>
      <w:rPr>
        <w:rFonts w:hint="eastAsia"/>
      </w:rPr>
    </w:lvl>
    <w:lvl w:ilvl="2" w:tentative="0">
      <w:start w:val="1"/>
      <w:numFmt w:val="decimal"/>
      <w:pStyle w:val="69"/>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7">
    <w:nsid w:val="4B733A5F"/>
    <w:multiLevelType w:val="multilevel"/>
    <w:tmpl w:val="4B733A5F"/>
    <w:lvl w:ilvl="0" w:tentative="0">
      <w:start w:val="1"/>
      <w:numFmt w:val="decimal"/>
      <w:pStyle w:val="70"/>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8">
    <w:nsid w:val="557C2AF5"/>
    <w:multiLevelType w:val="multilevel"/>
    <w:tmpl w:val="557C2AF5"/>
    <w:lvl w:ilvl="0" w:tentative="0">
      <w:start w:val="1"/>
      <w:numFmt w:val="decimal"/>
      <w:pStyle w:val="137"/>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9">
    <w:nsid w:val="55E80030"/>
    <w:multiLevelType w:val="multilevel"/>
    <w:tmpl w:val="55E80030"/>
    <w:lvl w:ilvl="0" w:tentative="0">
      <w:start w:val="1"/>
      <w:numFmt w:val="lowerLetter"/>
      <w:lvlText w:val="%1)"/>
      <w:lvlJc w:val="left"/>
      <w:pPr>
        <w:ind w:left="868" w:hanging="440"/>
      </w:pPr>
    </w:lvl>
    <w:lvl w:ilvl="1" w:tentative="0">
      <w:start w:val="1"/>
      <w:numFmt w:val="lowerLetter"/>
      <w:lvlText w:val="%2)"/>
      <w:lvlJc w:val="left"/>
      <w:pPr>
        <w:ind w:left="1308" w:hanging="440"/>
      </w:pPr>
    </w:lvl>
    <w:lvl w:ilvl="2" w:tentative="0">
      <w:start w:val="1"/>
      <w:numFmt w:val="lowerRoman"/>
      <w:lvlText w:val="%3."/>
      <w:lvlJc w:val="right"/>
      <w:pPr>
        <w:ind w:left="1748" w:hanging="440"/>
      </w:pPr>
    </w:lvl>
    <w:lvl w:ilvl="3" w:tentative="0">
      <w:start w:val="1"/>
      <w:numFmt w:val="decimal"/>
      <w:lvlText w:val="%4."/>
      <w:lvlJc w:val="left"/>
      <w:pPr>
        <w:ind w:left="2188" w:hanging="440"/>
      </w:pPr>
    </w:lvl>
    <w:lvl w:ilvl="4" w:tentative="0">
      <w:start w:val="1"/>
      <w:numFmt w:val="lowerLetter"/>
      <w:lvlText w:val="%5)"/>
      <w:lvlJc w:val="left"/>
      <w:pPr>
        <w:ind w:left="2628" w:hanging="440"/>
      </w:pPr>
    </w:lvl>
    <w:lvl w:ilvl="5" w:tentative="0">
      <w:start w:val="1"/>
      <w:numFmt w:val="lowerRoman"/>
      <w:lvlText w:val="%6."/>
      <w:lvlJc w:val="right"/>
      <w:pPr>
        <w:ind w:left="3068" w:hanging="440"/>
      </w:pPr>
    </w:lvl>
    <w:lvl w:ilvl="6" w:tentative="0">
      <w:start w:val="1"/>
      <w:numFmt w:val="decimal"/>
      <w:lvlText w:val="%7."/>
      <w:lvlJc w:val="left"/>
      <w:pPr>
        <w:ind w:left="3508" w:hanging="440"/>
      </w:pPr>
    </w:lvl>
    <w:lvl w:ilvl="7" w:tentative="0">
      <w:start w:val="1"/>
      <w:numFmt w:val="lowerLetter"/>
      <w:lvlText w:val="%8)"/>
      <w:lvlJc w:val="left"/>
      <w:pPr>
        <w:ind w:left="3948" w:hanging="440"/>
      </w:pPr>
    </w:lvl>
    <w:lvl w:ilvl="8" w:tentative="0">
      <w:start w:val="1"/>
      <w:numFmt w:val="lowerRoman"/>
      <w:lvlText w:val="%9."/>
      <w:lvlJc w:val="right"/>
      <w:pPr>
        <w:ind w:left="4388" w:hanging="440"/>
      </w:pPr>
    </w:lvl>
  </w:abstractNum>
  <w:abstractNum w:abstractNumId="20">
    <w:nsid w:val="5A6F2419"/>
    <w:multiLevelType w:val="multilevel"/>
    <w:tmpl w:val="5A6F2419"/>
    <w:lvl w:ilvl="0" w:tentative="0">
      <w:start w:val="1"/>
      <w:numFmt w:val="lowerLetter"/>
      <w:lvlText w:val="%1)"/>
      <w:lvlJc w:val="left"/>
      <w:pPr>
        <w:ind w:left="872" w:hanging="440"/>
      </w:pPr>
    </w:lvl>
    <w:lvl w:ilvl="1" w:tentative="0">
      <w:start w:val="1"/>
      <w:numFmt w:val="lowerLetter"/>
      <w:lvlText w:val="%2)"/>
      <w:lvlJc w:val="left"/>
      <w:pPr>
        <w:ind w:left="1312" w:hanging="440"/>
      </w:pPr>
    </w:lvl>
    <w:lvl w:ilvl="2" w:tentative="0">
      <w:start w:val="1"/>
      <w:numFmt w:val="lowerRoman"/>
      <w:lvlText w:val="%3."/>
      <w:lvlJc w:val="right"/>
      <w:pPr>
        <w:ind w:left="1752" w:hanging="440"/>
      </w:pPr>
    </w:lvl>
    <w:lvl w:ilvl="3" w:tentative="0">
      <w:start w:val="1"/>
      <w:numFmt w:val="decimal"/>
      <w:lvlText w:val="%4."/>
      <w:lvlJc w:val="left"/>
      <w:pPr>
        <w:ind w:left="2192" w:hanging="440"/>
      </w:pPr>
    </w:lvl>
    <w:lvl w:ilvl="4" w:tentative="0">
      <w:start w:val="1"/>
      <w:numFmt w:val="lowerLetter"/>
      <w:lvlText w:val="%5)"/>
      <w:lvlJc w:val="left"/>
      <w:pPr>
        <w:ind w:left="2632" w:hanging="440"/>
      </w:pPr>
    </w:lvl>
    <w:lvl w:ilvl="5" w:tentative="0">
      <w:start w:val="1"/>
      <w:numFmt w:val="lowerRoman"/>
      <w:lvlText w:val="%6."/>
      <w:lvlJc w:val="right"/>
      <w:pPr>
        <w:ind w:left="3072" w:hanging="440"/>
      </w:pPr>
    </w:lvl>
    <w:lvl w:ilvl="6" w:tentative="0">
      <w:start w:val="1"/>
      <w:numFmt w:val="decimal"/>
      <w:lvlText w:val="%7."/>
      <w:lvlJc w:val="left"/>
      <w:pPr>
        <w:ind w:left="3512" w:hanging="440"/>
      </w:pPr>
    </w:lvl>
    <w:lvl w:ilvl="7" w:tentative="0">
      <w:start w:val="1"/>
      <w:numFmt w:val="lowerLetter"/>
      <w:lvlText w:val="%8)"/>
      <w:lvlJc w:val="left"/>
      <w:pPr>
        <w:ind w:left="3952" w:hanging="440"/>
      </w:pPr>
    </w:lvl>
    <w:lvl w:ilvl="8" w:tentative="0">
      <w:start w:val="1"/>
      <w:numFmt w:val="lowerRoman"/>
      <w:lvlText w:val="%9."/>
      <w:lvlJc w:val="right"/>
      <w:pPr>
        <w:ind w:left="4392" w:hanging="440"/>
      </w:pPr>
    </w:lvl>
  </w:abstractNum>
  <w:abstractNum w:abstractNumId="21">
    <w:nsid w:val="60B55DC2"/>
    <w:multiLevelType w:val="multilevel"/>
    <w:tmpl w:val="60B55DC2"/>
    <w:lvl w:ilvl="0" w:tentative="0">
      <w:start w:val="1"/>
      <w:numFmt w:val="upperLetter"/>
      <w:pStyle w:val="94"/>
      <w:lvlText w:val="%1"/>
      <w:lvlJc w:val="left"/>
      <w:pPr>
        <w:tabs>
          <w:tab w:val="left" w:pos="0"/>
        </w:tabs>
        <w:ind w:left="0" w:hanging="425"/>
      </w:pPr>
      <w:rPr>
        <w:rFonts w:hint="eastAsia"/>
      </w:rPr>
    </w:lvl>
    <w:lvl w:ilvl="1" w:tentative="0">
      <w:start w:val="1"/>
      <w:numFmt w:val="decimal"/>
      <w:pStyle w:val="95"/>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2">
    <w:nsid w:val="646260FA"/>
    <w:multiLevelType w:val="multilevel"/>
    <w:tmpl w:val="646260FA"/>
    <w:lvl w:ilvl="0" w:tentative="0">
      <w:start w:val="1"/>
      <w:numFmt w:val="decimal"/>
      <w:pStyle w:val="135"/>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3">
    <w:nsid w:val="657D3FBC"/>
    <w:multiLevelType w:val="multilevel"/>
    <w:tmpl w:val="657D3FBC"/>
    <w:lvl w:ilvl="0" w:tentative="0">
      <w:start w:val="1"/>
      <w:numFmt w:val="upperLetter"/>
      <w:pStyle w:val="9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10"/>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11"/>
      <w:suff w:val="nothing"/>
      <w:lvlText w:val="%1.%2.%3　"/>
      <w:lvlJc w:val="left"/>
      <w:pPr>
        <w:ind w:left="0" w:firstLine="0"/>
      </w:pPr>
      <w:rPr>
        <w:rFonts w:hint="eastAsia" w:ascii="黑体" w:hAnsi="Times New Roman" w:eastAsia="黑体"/>
        <w:b w:val="0"/>
        <w:i w:val="0"/>
        <w:sz w:val="21"/>
      </w:rPr>
    </w:lvl>
    <w:lvl w:ilvl="3" w:tentative="0">
      <w:start w:val="1"/>
      <w:numFmt w:val="decimal"/>
      <w:pStyle w:val="96"/>
      <w:suff w:val="nothing"/>
      <w:lvlText w:val="%1.%2.%3.%4　"/>
      <w:lvlJc w:val="left"/>
      <w:pPr>
        <w:ind w:left="0" w:firstLine="0"/>
      </w:pPr>
      <w:rPr>
        <w:rFonts w:hint="eastAsia" w:ascii="黑体" w:hAnsi="Times New Roman" w:eastAsia="黑体"/>
        <w:b w:val="0"/>
        <w:i w:val="0"/>
        <w:sz w:val="21"/>
      </w:rPr>
    </w:lvl>
    <w:lvl w:ilvl="4" w:tentative="0">
      <w:start w:val="1"/>
      <w:numFmt w:val="decimal"/>
      <w:pStyle w:val="101"/>
      <w:suff w:val="nothing"/>
      <w:lvlText w:val="%1.%2.%3.%4.%5　"/>
      <w:lvlJc w:val="left"/>
      <w:pPr>
        <w:ind w:left="0" w:firstLine="0"/>
      </w:pPr>
      <w:rPr>
        <w:rFonts w:hint="eastAsia" w:ascii="黑体" w:hAnsi="Times New Roman" w:eastAsia="黑体"/>
        <w:b w:val="0"/>
        <w:i w:val="0"/>
        <w:sz w:val="21"/>
      </w:rPr>
    </w:lvl>
    <w:lvl w:ilvl="5" w:tentative="0">
      <w:start w:val="1"/>
      <w:numFmt w:val="decimal"/>
      <w:pStyle w:val="104"/>
      <w:suff w:val="nothing"/>
      <w:lvlText w:val="%1.%2.%3.%4.%5.%6　"/>
      <w:lvlJc w:val="left"/>
      <w:pPr>
        <w:ind w:left="0" w:firstLine="0"/>
      </w:pPr>
      <w:rPr>
        <w:rFonts w:hint="eastAsia" w:ascii="黑体" w:hAnsi="Times New Roman" w:eastAsia="黑体"/>
        <w:b w:val="0"/>
        <w:i w:val="0"/>
        <w:sz w:val="21"/>
      </w:rPr>
    </w:lvl>
    <w:lvl w:ilvl="6" w:tentative="0">
      <w:start w:val="1"/>
      <w:numFmt w:val="decimal"/>
      <w:pStyle w:val="10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D6C07CD"/>
    <w:multiLevelType w:val="multilevel"/>
    <w:tmpl w:val="6D6C07CD"/>
    <w:lvl w:ilvl="0" w:tentative="0">
      <w:start w:val="1"/>
      <w:numFmt w:val="lowerLetter"/>
      <w:pStyle w:val="113"/>
      <w:lvlText w:val="%1)"/>
      <w:lvlJc w:val="left"/>
      <w:pPr>
        <w:tabs>
          <w:tab w:val="left" w:pos="839"/>
        </w:tabs>
        <w:ind w:left="839" w:hanging="419"/>
      </w:pPr>
      <w:rPr>
        <w:rFonts w:hint="eastAsia" w:ascii="宋体" w:eastAsia="宋体"/>
        <w:b w:val="0"/>
        <w:i w:val="0"/>
        <w:sz w:val="21"/>
      </w:rPr>
    </w:lvl>
    <w:lvl w:ilvl="1" w:tentative="0">
      <w:start w:val="1"/>
      <w:numFmt w:val="decimal"/>
      <w:pStyle w:val="103"/>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25">
    <w:nsid w:val="6DBF04F4"/>
    <w:multiLevelType w:val="multilevel"/>
    <w:tmpl w:val="6DBF04F4"/>
    <w:lvl w:ilvl="0" w:tentative="0">
      <w:start w:val="1"/>
      <w:numFmt w:val="none"/>
      <w:pStyle w:val="6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3"/>
  </w:num>
  <w:num w:numId="2">
    <w:abstractNumId w:val="14"/>
  </w:num>
  <w:num w:numId="3">
    <w:abstractNumId w:val="9"/>
  </w:num>
  <w:num w:numId="4">
    <w:abstractNumId w:val="11"/>
  </w:num>
  <w:num w:numId="5">
    <w:abstractNumId w:val="4"/>
  </w:num>
  <w:num w:numId="6">
    <w:abstractNumId w:val="16"/>
  </w:num>
  <w:num w:numId="7">
    <w:abstractNumId w:val="25"/>
  </w:num>
  <w:num w:numId="8">
    <w:abstractNumId w:val="2"/>
  </w:num>
  <w:num w:numId="9">
    <w:abstractNumId w:val="17"/>
  </w:num>
  <w:num w:numId="10">
    <w:abstractNumId w:val="8"/>
  </w:num>
  <w:num w:numId="11">
    <w:abstractNumId w:val="23"/>
  </w:num>
  <w:num w:numId="12">
    <w:abstractNumId w:val="21"/>
  </w:num>
  <w:num w:numId="13">
    <w:abstractNumId w:val="24"/>
  </w:num>
  <w:num w:numId="14">
    <w:abstractNumId w:val="10"/>
  </w:num>
  <w:num w:numId="15">
    <w:abstractNumId w:val="3"/>
  </w:num>
  <w:num w:numId="16">
    <w:abstractNumId w:val="6"/>
  </w:num>
  <w:num w:numId="17">
    <w:abstractNumId w:val="22"/>
  </w:num>
  <w:num w:numId="18">
    <w:abstractNumId w:val="18"/>
  </w:num>
  <w:num w:numId="19">
    <w:abstractNumId w:val="12"/>
  </w:num>
  <w:num w:numId="20">
    <w:abstractNumId w:val="7"/>
  </w:num>
  <w:num w:numId="21">
    <w:abstractNumId w:val="19"/>
  </w:num>
  <w:num w:numId="22">
    <w:abstractNumId w:val="20"/>
  </w:num>
  <w:num w:numId="23">
    <w:abstractNumId w:val="5"/>
  </w:num>
  <w:num w:numId="24">
    <w:abstractNumId w:val="15"/>
  </w:num>
  <w:num w:numId="25">
    <w:abstractNumId w:val="0"/>
  </w:num>
  <w:num w:numId="2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rson w15:author="M25035">
    <w15:presenceInfo w15:providerId="None" w15:userId="M250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forms"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2NDUwMzU3MjW3MDY3MjJQ0lEKTi0uzszPAykwNKgFAAYHvc8tAAAA"/>
  </w:docVars>
  <w:rsids>
    <w:rsidRoot w:val="00035925"/>
    <w:rsid w:val="00000244"/>
    <w:rsid w:val="00000D6E"/>
    <w:rsid w:val="00001370"/>
    <w:rsid w:val="0000185F"/>
    <w:rsid w:val="0000586F"/>
    <w:rsid w:val="000059C5"/>
    <w:rsid w:val="00007AB2"/>
    <w:rsid w:val="00012F0F"/>
    <w:rsid w:val="00013D86"/>
    <w:rsid w:val="00013E02"/>
    <w:rsid w:val="00017869"/>
    <w:rsid w:val="0002107F"/>
    <w:rsid w:val="0002143C"/>
    <w:rsid w:val="000214AB"/>
    <w:rsid w:val="00023D10"/>
    <w:rsid w:val="0002549E"/>
    <w:rsid w:val="00025A65"/>
    <w:rsid w:val="00025B40"/>
    <w:rsid w:val="00026C31"/>
    <w:rsid w:val="00027280"/>
    <w:rsid w:val="00030C37"/>
    <w:rsid w:val="00030F87"/>
    <w:rsid w:val="00030FA4"/>
    <w:rsid w:val="00031704"/>
    <w:rsid w:val="000320A7"/>
    <w:rsid w:val="000320DC"/>
    <w:rsid w:val="00035925"/>
    <w:rsid w:val="00035C84"/>
    <w:rsid w:val="00036D97"/>
    <w:rsid w:val="00037BB3"/>
    <w:rsid w:val="00041393"/>
    <w:rsid w:val="00044A93"/>
    <w:rsid w:val="00044BEE"/>
    <w:rsid w:val="00046199"/>
    <w:rsid w:val="00047A7A"/>
    <w:rsid w:val="000527BD"/>
    <w:rsid w:val="00054008"/>
    <w:rsid w:val="00055A8D"/>
    <w:rsid w:val="00055B34"/>
    <w:rsid w:val="00055E50"/>
    <w:rsid w:val="00056A8D"/>
    <w:rsid w:val="00057B35"/>
    <w:rsid w:val="0006525A"/>
    <w:rsid w:val="000664DD"/>
    <w:rsid w:val="000676AB"/>
    <w:rsid w:val="00067CDF"/>
    <w:rsid w:val="00070212"/>
    <w:rsid w:val="000708B7"/>
    <w:rsid w:val="00072FA0"/>
    <w:rsid w:val="00074FBE"/>
    <w:rsid w:val="00076377"/>
    <w:rsid w:val="00077939"/>
    <w:rsid w:val="00080A99"/>
    <w:rsid w:val="00080DD2"/>
    <w:rsid w:val="00083A09"/>
    <w:rsid w:val="00086D57"/>
    <w:rsid w:val="000877A5"/>
    <w:rsid w:val="0009005E"/>
    <w:rsid w:val="00092857"/>
    <w:rsid w:val="00093940"/>
    <w:rsid w:val="000A1136"/>
    <w:rsid w:val="000A20A9"/>
    <w:rsid w:val="000A2451"/>
    <w:rsid w:val="000A27B1"/>
    <w:rsid w:val="000A2C3F"/>
    <w:rsid w:val="000A39C4"/>
    <w:rsid w:val="000A3CFF"/>
    <w:rsid w:val="000A40AA"/>
    <w:rsid w:val="000A48B1"/>
    <w:rsid w:val="000A6211"/>
    <w:rsid w:val="000A7FCB"/>
    <w:rsid w:val="000B3143"/>
    <w:rsid w:val="000B427F"/>
    <w:rsid w:val="000B69CB"/>
    <w:rsid w:val="000C08A2"/>
    <w:rsid w:val="000C0B91"/>
    <w:rsid w:val="000C1C2E"/>
    <w:rsid w:val="000C4DE6"/>
    <w:rsid w:val="000C5250"/>
    <w:rsid w:val="000C666A"/>
    <w:rsid w:val="000C6A10"/>
    <w:rsid w:val="000C6B05"/>
    <w:rsid w:val="000C6DD6"/>
    <w:rsid w:val="000C73D4"/>
    <w:rsid w:val="000D15D2"/>
    <w:rsid w:val="000D3752"/>
    <w:rsid w:val="000D3D4C"/>
    <w:rsid w:val="000D4CC0"/>
    <w:rsid w:val="000D4F51"/>
    <w:rsid w:val="000D63CA"/>
    <w:rsid w:val="000D6E9E"/>
    <w:rsid w:val="000D718B"/>
    <w:rsid w:val="000D7506"/>
    <w:rsid w:val="000E0C46"/>
    <w:rsid w:val="000E1E11"/>
    <w:rsid w:val="000E3F13"/>
    <w:rsid w:val="000E62D5"/>
    <w:rsid w:val="000E68A3"/>
    <w:rsid w:val="000F030C"/>
    <w:rsid w:val="000F0D00"/>
    <w:rsid w:val="000F129C"/>
    <w:rsid w:val="000F12B7"/>
    <w:rsid w:val="000F1784"/>
    <w:rsid w:val="000F1B8D"/>
    <w:rsid w:val="000F4B40"/>
    <w:rsid w:val="00102784"/>
    <w:rsid w:val="00103544"/>
    <w:rsid w:val="00104C1C"/>
    <w:rsid w:val="001056DE"/>
    <w:rsid w:val="00107605"/>
    <w:rsid w:val="00110F75"/>
    <w:rsid w:val="001124C0"/>
    <w:rsid w:val="001125B1"/>
    <w:rsid w:val="0011371A"/>
    <w:rsid w:val="00114C67"/>
    <w:rsid w:val="001153DA"/>
    <w:rsid w:val="00122364"/>
    <w:rsid w:val="001256F3"/>
    <w:rsid w:val="00126DA1"/>
    <w:rsid w:val="00130F65"/>
    <w:rsid w:val="0013175F"/>
    <w:rsid w:val="00132E53"/>
    <w:rsid w:val="001355D6"/>
    <w:rsid w:val="00135A16"/>
    <w:rsid w:val="001364F4"/>
    <w:rsid w:val="00136C82"/>
    <w:rsid w:val="00136D03"/>
    <w:rsid w:val="001406E7"/>
    <w:rsid w:val="001407F2"/>
    <w:rsid w:val="0014325D"/>
    <w:rsid w:val="00146995"/>
    <w:rsid w:val="00147EC7"/>
    <w:rsid w:val="001512B4"/>
    <w:rsid w:val="00151DCF"/>
    <w:rsid w:val="00151E1E"/>
    <w:rsid w:val="00152B68"/>
    <w:rsid w:val="0015414B"/>
    <w:rsid w:val="001547D3"/>
    <w:rsid w:val="001561F9"/>
    <w:rsid w:val="00157299"/>
    <w:rsid w:val="001620A5"/>
    <w:rsid w:val="00162E29"/>
    <w:rsid w:val="00163204"/>
    <w:rsid w:val="00163F71"/>
    <w:rsid w:val="00164E53"/>
    <w:rsid w:val="0016699D"/>
    <w:rsid w:val="00173B6E"/>
    <w:rsid w:val="00175159"/>
    <w:rsid w:val="00175CA1"/>
    <w:rsid w:val="00176208"/>
    <w:rsid w:val="001768D9"/>
    <w:rsid w:val="0017763A"/>
    <w:rsid w:val="0018211B"/>
    <w:rsid w:val="00182517"/>
    <w:rsid w:val="001831C6"/>
    <w:rsid w:val="001840D3"/>
    <w:rsid w:val="00184558"/>
    <w:rsid w:val="00184F77"/>
    <w:rsid w:val="001851F5"/>
    <w:rsid w:val="00185CAE"/>
    <w:rsid w:val="00187CB2"/>
    <w:rsid w:val="00187F92"/>
    <w:rsid w:val="001900F8"/>
    <w:rsid w:val="00190A62"/>
    <w:rsid w:val="00191258"/>
    <w:rsid w:val="001915FD"/>
    <w:rsid w:val="0019177D"/>
    <w:rsid w:val="0019225F"/>
    <w:rsid w:val="00192680"/>
    <w:rsid w:val="00192811"/>
    <w:rsid w:val="00193037"/>
    <w:rsid w:val="00193699"/>
    <w:rsid w:val="00193A2C"/>
    <w:rsid w:val="00194C30"/>
    <w:rsid w:val="001979DC"/>
    <w:rsid w:val="00197A11"/>
    <w:rsid w:val="001A0AEB"/>
    <w:rsid w:val="001A288E"/>
    <w:rsid w:val="001A34A1"/>
    <w:rsid w:val="001A5354"/>
    <w:rsid w:val="001A55E0"/>
    <w:rsid w:val="001A59DF"/>
    <w:rsid w:val="001A6586"/>
    <w:rsid w:val="001A6B4F"/>
    <w:rsid w:val="001B165C"/>
    <w:rsid w:val="001B18A8"/>
    <w:rsid w:val="001B1F43"/>
    <w:rsid w:val="001B6DC2"/>
    <w:rsid w:val="001B6F52"/>
    <w:rsid w:val="001B7B69"/>
    <w:rsid w:val="001B7CAA"/>
    <w:rsid w:val="001B7FBA"/>
    <w:rsid w:val="001C0D70"/>
    <w:rsid w:val="001C149C"/>
    <w:rsid w:val="001C1EA3"/>
    <w:rsid w:val="001C21AC"/>
    <w:rsid w:val="001C26B8"/>
    <w:rsid w:val="001C47BA"/>
    <w:rsid w:val="001C54B8"/>
    <w:rsid w:val="001C56BE"/>
    <w:rsid w:val="001C59EA"/>
    <w:rsid w:val="001C6588"/>
    <w:rsid w:val="001C7F63"/>
    <w:rsid w:val="001D1616"/>
    <w:rsid w:val="001D1EFB"/>
    <w:rsid w:val="001D406C"/>
    <w:rsid w:val="001D41EE"/>
    <w:rsid w:val="001D605A"/>
    <w:rsid w:val="001E0380"/>
    <w:rsid w:val="001E13B1"/>
    <w:rsid w:val="001E2E48"/>
    <w:rsid w:val="001E4E0A"/>
    <w:rsid w:val="001E6C78"/>
    <w:rsid w:val="001F3A19"/>
    <w:rsid w:val="001F6514"/>
    <w:rsid w:val="001F6A79"/>
    <w:rsid w:val="001F71C6"/>
    <w:rsid w:val="001F74AA"/>
    <w:rsid w:val="002002AC"/>
    <w:rsid w:val="00201167"/>
    <w:rsid w:val="002057A5"/>
    <w:rsid w:val="002065E3"/>
    <w:rsid w:val="00206833"/>
    <w:rsid w:val="002078D6"/>
    <w:rsid w:val="002103F7"/>
    <w:rsid w:val="002104E1"/>
    <w:rsid w:val="0021070A"/>
    <w:rsid w:val="0021181A"/>
    <w:rsid w:val="0021258E"/>
    <w:rsid w:val="0021508A"/>
    <w:rsid w:val="0021743F"/>
    <w:rsid w:val="00217820"/>
    <w:rsid w:val="0022134B"/>
    <w:rsid w:val="0022196B"/>
    <w:rsid w:val="00224263"/>
    <w:rsid w:val="0022684A"/>
    <w:rsid w:val="00226F1C"/>
    <w:rsid w:val="002300DE"/>
    <w:rsid w:val="00232831"/>
    <w:rsid w:val="00232EE2"/>
    <w:rsid w:val="00234467"/>
    <w:rsid w:val="002354E4"/>
    <w:rsid w:val="0023585F"/>
    <w:rsid w:val="002378A6"/>
    <w:rsid w:val="00237D8D"/>
    <w:rsid w:val="00240FF6"/>
    <w:rsid w:val="00241DA2"/>
    <w:rsid w:val="0024604C"/>
    <w:rsid w:val="00247FEE"/>
    <w:rsid w:val="00250E7D"/>
    <w:rsid w:val="0025113C"/>
    <w:rsid w:val="00253008"/>
    <w:rsid w:val="002555B7"/>
    <w:rsid w:val="002565D5"/>
    <w:rsid w:val="00260927"/>
    <w:rsid w:val="002622C0"/>
    <w:rsid w:val="00262364"/>
    <w:rsid w:val="00264C7E"/>
    <w:rsid w:val="00272544"/>
    <w:rsid w:val="00273A49"/>
    <w:rsid w:val="00273C59"/>
    <w:rsid w:val="0027449C"/>
    <w:rsid w:val="002778AE"/>
    <w:rsid w:val="00280EDA"/>
    <w:rsid w:val="00280F65"/>
    <w:rsid w:val="0028175A"/>
    <w:rsid w:val="00281B96"/>
    <w:rsid w:val="0028269A"/>
    <w:rsid w:val="00282C39"/>
    <w:rsid w:val="00283590"/>
    <w:rsid w:val="00286973"/>
    <w:rsid w:val="00291A6D"/>
    <w:rsid w:val="00293CC5"/>
    <w:rsid w:val="002940E3"/>
    <w:rsid w:val="00294E70"/>
    <w:rsid w:val="00294F6A"/>
    <w:rsid w:val="0029707F"/>
    <w:rsid w:val="002970B7"/>
    <w:rsid w:val="002A06BC"/>
    <w:rsid w:val="002A1924"/>
    <w:rsid w:val="002A1B06"/>
    <w:rsid w:val="002A7420"/>
    <w:rsid w:val="002B0973"/>
    <w:rsid w:val="002B0F12"/>
    <w:rsid w:val="002B1308"/>
    <w:rsid w:val="002B3688"/>
    <w:rsid w:val="002B4554"/>
    <w:rsid w:val="002B5268"/>
    <w:rsid w:val="002B776B"/>
    <w:rsid w:val="002C1694"/>
    <w:rsid w:val="002C2799"/>
    <w:rsid w:val="002C2941"/>
    <w:rsid w:val="002C3ECE"/>
    <w:rsid w:val="002C44BE"/>
    <w:rsid w:val="002C470E"/>
    <w:rsid w:val="002C5827"/>
    <w:rsid w:val="002C61F7"/>
    <w:rsid w:val="002C72D8"/>
    <w:rsid w:val="002D1000"/>
    <w:rsid w:val="002D1079"/>
    <w:rsid w:val="002D11FA"/>
    <w:rsid w:val="002D2B92"/>
    <w:rsid w:val="002D424D"/>
    <w:rsid w:val="002D4F42"/>
    <w:rsid w:val="002D5CC7"/>
    <w:rsid w:val="002E0DDF"/>
    <w:rsid w:val="002E2906"/>
    <w:rsid w:val="002E2BE8"/>
    <w:rsid w:val="002E38AC"/>
    <w:rsid w:val="002E5635"/>
    <w:rsid w:val="002E575F"/>
    <w:rsid w:val="002E64C3"/>
    <w:rsid w:val="002E6A2C"/>
    <w:rsid w:val="002F1D8C"/>
    <w:rsid w:val="002F21DA"/>
    <w:rsid w:val="002F55C1"/>
    <w:rsid w:val="002F5E17"/>
    <w:rsid w:val="00301797"/>
    <w:rsid w:val="00301F39"/>
    <w:rsid w:val="003076D7"/>
    <w:rsid w:val="003127DD"/>
    <w:rsid w:val="00313C31"/>
    <w:rsid w:val="00315245"/>
    <w:rsid w:val="003218EE"/>
    <w:rsid w:val="00321E6F"/>
    <w:rsid w:val="00325926"/>
    <w:rsid w:val="00326893"/>
    <w:rsid w:val="00327A8A"/>
    <w:rsid w:val="003306A5"/>
    <w:rsid w:val="00332F35"/>
    <w:rsid w:val="0033547E"/>
    <w:rsid w:val="00336610"/>
    <w:rsid w:val="00337B91"/>
    <w:rsid w:val="003417C4"/>
    <w:rsid w:val="00343F73"/>
    <w:rsid w:val="00345060"/>
    <w:rsid w:val="00346149"/>
    <w:rsid w:val="003519FB"/>
    <w:rsid w:val="0035323B"/>
    <w:rsid w:val="0035399E"/>
    <w:rsid w:val="00354DA7"/>
    <w:rsid w:val="0035655B"/>
    <w:rsid w:val="003609D2"/>
    <w:rsid w:val="00360D83"/>
    <w:rsid w:val="00363F22"/>
    <w:rsid w:val="00366CEA"/>
    <w:rsid w:val="0036713D"/>
    <w:rsid w:val="00370E10"/>
    <w:rsid w:val="003711CC"/>
    <w:rsid w:val="003718A0"/>
    <w:rsid w:val="003749D4"/>
    <w:rsid w:val="00375564"/>
    <w:rsid w:val="00377AA8"/>
    <w:rsid w:val="00381642"/>
    <w:rsid w:val="003826CA"/>
    <w:rsid w:val="00383191"/>
    <w:rsid w:val="00385AEA"/>
    <w:rsid w:val="00386DED"/>
    <w:rsid w:val="003905F7"/>
    <w:rsid w:val="003906C5"/>
    <w:rsid w:val="0039083D"/>
    <w:rsid w:val="00390AC4"/>
    <w:rsid w:val="00390C7D"/>
    <w:rsid w:val="003912E7"/>
    <w:rsid w:val="00392AB2"/>
    <w:rsid w:val="00393947"/>
    <w:rsid w:val="003A111F"/>
    <w:rsid w:val="003A2275"/>
    <w:rsid w:val="003A22AB"/>
    <w:rsid w:val="003A29E1"/>
    <w:rsid w:val="003A6A4F"/>
    <w:rsid w:val="003A6DA0"/>
    <w:rsid w:val="003A7088"/>
    <w:rsid w:val="003B00DF"/>
    <w:rsid w:val="003B1275"/>
    <w:rsid w:val="003B1778"/>
    <w:rsid w:val="003B1EBE"/>
    <w:rsid w:val="003B26B3"/>
    <w:rsid w:val="003C11CB"/>
    <w:rsid w:val="003C31A8"/>
    <w:rsid w:val="003C4CF8"/>
    <w:rsid w:val="003C5902"/>
    <w:rsid w:val="003C5C70"/>
    <w:rsid w:val="003C6002"/>
    <w:rsid w:val="003C75F3"/>
    <w:rsid w:val="003C78A3"/>
    <w:rsid w:val="003D15CE"/>
    <w:rsid w:val="003D1763"/>
    <w:rsid w:val="003D54F9"/>
    <w:rsid w:val="003D6B99"/>
    <w:rsid w:val="003E0303"/>
    <w:rsid w:val="003E1867"/>
    <w:rsid w:val="003E31FF"/>
    <w:rsid w:val="003E5729"/>
    <w:rsid w:val="003E5E0C"/>
    <w:rsid w:val="003E7BBC"/>
    <w:rsid w:val="003F0389"/>
    <w:rsid w:val="003F1D34"/>
    <w:rsid w:val="003F2743"/>
    <w:rsid w:val="003F4EE0"/>
    <w:rsid w:val="003F5458"/>
    <w:rsid w:val="003F77C2"/>
    <w:rsid w:val="00402153"/>
    <w:rsid w:val="004022CD"/>
    <w:rsid w:val="00402407"/>
    <w:rsid w:val="004024E2"/>
    <w:rsid w:val="00402FC1"/>
    <w:rsid w:val="004037BA"/>
    <w:rsid w:val="0040645A"/>
    <w:rsid w:val="00406ECF"/>
    <w:rsid w:val="00410A55"/>
    <w:rsid w:val="004135E1"/>
    <w:rsid w:val="0041367D"/>
    <w:rsid w:val="00413C47"/>
    <w:rsid w:val="0041546D"/>
    <w:rsid w:val="004156EE"/>
    <w:rsid w:val="00415746"/>
    <w:rsid w:val="00415F5D"/>
    <w:rsid w:val="0042132E"/>
    <w:rsid w:val="0042184F"/>
    <w:rsid w:val="0042454D"/>
    <w:rsid w:val="00424676"/>
    <w:rsid w:val="004248C2"/>
    <w:rsid w:val="00425082"/>
    <w:rsid w:val="00426F31"/>
    <w:rsid w:val="0042783A"/>
    <w:rsid w:val="00427BE2"/>
    <w:rsid w:val="00431DEB"/>
    <w:rsid w:val="00431E9E"/>
    <w:rsid w:val="00432DF3"/>
    <w:rsid w:val="004469A1"/>
    <w:rsid w:val="00446B29"/>
    <w:rsid w:val="00446CFB"/>
    <w:rsid w:val="00453F9A"/>
    <w:rsid w:val="00455027"/>
    <w:rsid w:val="004554FC"/>
    <w:rsid w:val="00455EDF"/>
    <w:rsid w:val="00457ADD"/>
    <w:rsid w:val="0046746D"/>
    <w:rsid w:val="00471144"/>
    <w:rsid w:val="00471602"/>
    <w:rsid w:val="00471E91"/>
    <w:rsid w:val="004732DE"/>
    <w:rsid w:val="00473486"/>
    <w:rsid w:val="00474675"/>
    <w:rsid w:val="0047470C"/>
    <w:rsid w:val="0047491A"/>
    <w:rsid w:val="00475121"/>
    <w:rsid w:val="0047517F"/>
    <w:rsid w:val="00480A02"/>
    <w:rsid w:val="00481A88"/>
    <w:rsid w:val="00484ED0"/>
    <w:rsid w:val="00485E44"/>
    <w:rsid w:val="0048611E"/>
    <w:rsid w:val="004870AC"/>
    <w:rsid w:val="00491FA6"/>
    <w:rsid w:val="004922AB"/>
    <w:rsid w:val="00493BA7"/>
    <w:rsid w:val="0049645D"/>
    <w:rsid w:val="00497C0C"/>
    <w:rsid w:val="004A0072"/>
    <w:rsid w:val="004A1DDC"/>
    <w:rsid w:val="004A2263"/>
    <w:rsid w:val="004A35F9"/>
    <w:rsid w:val="004B08BF"/>
    <w:rsid w:val="004B2177"/>
    <w:rsid w:val="004B24C1"/>
    <w:rsid w:val="004B28A7"/>
    <w:rsid w:val="004B6A08"/>
    <w:rsid w:val="004B6FA9"/>
    <w:rsid w:val="004C040D"/>
    <w:rsid w:val="004C122F"/>
    <w:rsid w:val="004C292F"/>
    <w:rsid w:val="004C2B4E"/>
    <w:rsid w:val="004C337E"/>
    <w:rsid w:val="004C6E4D"/>
    <w:rsid w:val="004D6BA4"/>
    <w:rsid w:val="004D7ED2"/>
    <w:rsid w:val="004E2CC1"/>
    <w:rsid w:val="004E3F88"/>
    <w:rsid w:val="004F0D08"/>
    <w:rsid w:val="004F2B5E"/>
    <w:rsid w:val="00500AE7"/>
    <w:rsid w:val="00500E26"/>
    <w:rsid w:val="00503BD8"/>
    <w:rsid w:val="00503EFF"/>
    <w:rsid w:val="00510280"/>
    <w:rsid w:val="00510DDF"/>
    <w:rsid w:val="00513D73"/>
    <w:rsid w:val="00514A43"/>
    <w:rsid w:val="00516A3B"/>
    <w:rsid w:val="005174E5"/>
    <w:rsid w:val="00522393"/>
    <w:rsid w:val="00522620"/>
    <w:rsid w:val="00524487"/>
    <w:rsid w:val="00525656"/>
    <w:rsid w:val="00530883"/>
    <w:rsid w:val="00531E90"/>
    <w:rsid w:val="00533209"/>
    <w:rsid w:val="005342E5"/>
    <w:rsid w:val="00534C02"/>
    <w:rsid w:val="0053666B"/>
    <w:rsid w:val="0054264B"/>
    <w:rsid w:val="00543786"/>
    <w:rsid w:val="00543BF3"/>
    <w:rsid w:val="00546703"/>
    <w:rsid w:val="00546D84"/>
    <w:rsid w:val="005470CB"/>
    <w:rsid w:val="00547933"/>
    <w:rsid w:val="0055041E"/>
    <w:rsid w:val="00550B06"/>
    <w:rsid w:val="005533D7"/>
    <w:rsid w:val="00553DE5"/>
    <w:rsid w:val="0055413B"/>
    <w:rsid w:val="005563DB"/>
    <w:rsid w:val="00557B49"/>
    <w:rsid w:val="0056073B"/>
    <w:rsid w:val="0056181F"/>
    <w:rsid w:val="00565BD0"/>
    <w:rsid w:val="00566F81"/>
    <w:rsid w:val="00570192"/>
    <w:rsid w:val="005703DE"/>
    <w:rsid w:val="0058160C"/>
    <w:rsid w:val="00583D49"/>
    <w:rsid w:val="0058464E"/>
    <w:rsid w:val="00586BFB"/>
    <w:rsid w:val="00587796"/>
    <w:rsid w:val="005919B0"/>
    <w:rsid w:val="0059270B"/>
    <w:rsid w:val="005939F2"/>
    <w:rsid w:val="005971B8"/>
    <w:rsid w:val="0059726B"/>
    <w:rsid w:val="005977B5"/>
    <w:rsid w:val="005A01CB"/>
    <w:rsid w:val="005A02A3"/>
    <w:rsid w:val="005A2C3D"/>
    <w:rsid w:val="005A3926"/>
    <w:rsid w:val="005A427D"/>
    <w:rsid w:val="005A5309"/>
    <w:rsid w:val="005A58FF"/>
    <w:rsid w:val="005A5EAF"/>
    <w:rsid w:val="005A64C0"/>
    <w:rsid w:val="005A7405"/>
    <w:rsid w:val="005B1A34"/>
    <w:rsid w:val="005B3C11"/>
    <w:rsid w:val="005B4132"/>
    <w:rsid w:val="005B786D"/>
    <w:rsid w:val="005C1C28"/>
    <w:rsid w:val="005C2008"/>
    <w:rsid w:val="005C200D"/>
    <w:rsid w:val="005C4BAB"/>
    <w:rsid w:val="005C4D35"/>
    <w:rsid w:val="005C5C4B"/>
    <w:rsid w:val="005C6674"/>
    <w:rsid w:val="005C6DB5"/>
    <w:rsid w:val="005C7409"/>
    <w:rsid w:val="005D2EE2"/>
    <w:rsid w:val="005D3D6E"/>
    <w:rsid w:val="005D4111"/>
    <w:rsid w:val="005D6306"/>
    <w:rsid w:val="005E063A"/>
    <w:rsid w:val="005E145B"/>
    <w:rsid w:val="005E19E7"/>
    <w:rsid w:val="005E36A1"/>
    <w:rsid w:val="005E4568"/>
    <w:rsid w:val="005E5E67"/>
    <w:rsid w:val="005E6726"/>
    <w:rsid w:val="005F180D"/>
    <w:rsid w:val="005F57A5"/>
    <w:rsid w:val="005F7BB6"/>
    <w:rsid w:val="00600BEA"/>
    <w:rsid w:val="006041E7"/>
    <w:rsid w:val="00604450"/>
    <w:rsid w:val="00605B1B"/>
    <w:rsid w:val="00606E35"/>
    <w:rsid w:val="00610FC5"/>
    <w:rsid w:val="00613261"/>
    <w:rsid w:val="00614F73"/>
    <w:rsid w:val="0061663A"/>
    <w:rsid w:val="0061716C"/>
    <w:rsid w:val="00621F2B"/>
    <w:rsid w:val="00622543"/>
    <w:rsid w:val="006243A1"/>
    <w:rsid w:val="00624A30"/>
    <w:rsid w:val="00626057"/>
    <w:rsid w:val="00627FDE"/>
    <w:rsid w:val="00630517"/>
    <w:rsid w:val="00631B00"/>
    <w:rsid w:val="00632E56"/>
    <w:rsid w:val="00634F2E"/>
    <w:rsid w:val="00635917"/>
    <w:rsid w:val="00635CBA"/>
    <w:rsid w:val="00640B8B"/>
    <w:rsid w:val="00640BDA"/>
    <w:rsid w:val="0064338B"/>
    <w:rsid w:val="0064365D"/>
    <w:rsid w:val="0064476D"/>
    <w:rsid w:val="00646542"/>
    <w:rsid w:val="0064793D"/>
    <w:rsid w:val="00647D2D"/>
    <w:rsid w:val="006504F4"/>
    <w:rsid w:val="00651EDA"/>
    <w:rsid w:val="00651FD6"/>
    <w:rsid w:val="00654BC9"/>
    <w:rsid w:val="006552FD"/>
    <w:rsid w:val="00657A23"/>
    <w:rsid w:val="00660B3D"/>
    <w:rsid w:val="00660C6A"/>
    <w:rsid w:val="00661900"/>
    <w:rsid w:val="0066329A"/>
    <w:rsid w:val="00663AF3"/>
    <w:rsid w:val="00666B6C"/>
    <w:rsid w:val="00670E84"/>
    <w:rsid w:val="006748F7"/>
    <w:rsid w:val="00677084"/>
    <w:rsid w:val="0067732E"/>
    <w:rsid w:val="0068148E"/>
    <w:rsid w:val="00682682"/>
    <w:rsid w:val="00682702"/>
    <w:rsid w:val="00683B42"/>
    <w:rsid w:val="00684302"/>
    <w:rsid w:val="006846DA"/>
    <w:rsid w:val="00685695"/>
    <w:rsid w:val="006907D9"/>
    <w:rsid w:val="00691FF9"/>
    <w:rsid w:val="00692368"/>
    <w:rsid w:val="00695741"/>
    <w:rsid w:val="00696E2F"/>
    <w:rsid w:val="00696E35"/>
    <w:rsid w:val="00697CB0"/>
    <w:rsid w:val="006A2074"/>
    <w:rsid w:val="006A2EBC"/>
    <w:rsid w:val="006A3E5F"/>
    <w:rsid w:val="006A5EA0"/>
    <w:rsid w:val="006A783B"/>
    <w:rsid w:val="006A7B33"/>
    <w:rsid w:val="006B4411"/>
    <w:rsid w:val="006B4420"/>
    <w:rsid w:val="006B4E13"/>
    <w:rsid w:val="006B75DD"/>
    <w:rsid w:val="006B77B1"/>
    <w:rsid w:val="006C03BA"/>
    <w:rsid w:val="006C4142"/>
    <w:rsid w:val="006C4CEA"/>
    <w:rsid w:val="006C67E0"/>
    <w:rsid w:val="006C7ABA"/>
    <w:rsid w:val="006D0D60"/>
    <w:rsid w:val="006D1122"/>
    <w:rsid w:val="006D3C00"/>
    <w:rsid w:val="006E20F1"/>
    <w:rsid w:val="006E28B7"/>
    <w:rsid w:val="006E3675"/>
    <w:rsid w:val="006E4A7F"/>
    <w:rsid w:val="006E61BD"/>
    <w:rsid w:val="006F1181"/>
    <w:rsid w:val="006F1D4D"/>
    <w:rsid w:val="006F3DBC"/>
    <w:rsid w:val="006F6B47"/>
    <w:rsid w:val="006F6DB0"/>
    <w:rsid w:val="006F7104"/>
    <w:rsid w:val="006F78AF"/>
    <w:rsid w:val="00703B38"/>
    <w:rsid w:val="00703CEE"/>
    <w:rsid w:val="00704DF6"/>
    <w:rsid w:val="0070651C"/>
    <w:rsid w:val="0071219E"/>
    <w:rsid w:val="007132A3"/>
    <w:rsid w:val="00714433"/>
    <w:rsid w:val="00715738"/>
    <w:rsid w:val="00716421"/>
    <w:rsid w:val="00716956"/>
    <w:rsid w:val="007237D7"/>
    <w:rsid w:val="00723BF5"/>
    <w:rsid w:val="00724EFB"/>
    <w:rsid w:val="007252C8"/>
    <w:rsid w:val="007269B9"/>
    <w:rsid w:val="00730618"/>
    <w:rsid w:val="0073118D"/>
    <w:rsid w:val="007342A9"/>
    <w:rsid w:val="00735EAB"/>
    <w:rsid w:val="0073707C"/>
    <w:rsid w:val="007419C3"/>
    <w:rsid w:val="00742D9C"/>
    <w:rsid w:val="007434C1"/>
    <w:rsid w:val="00743983"/>
    <w:rsid w:val="00744831"/>
    <w:rsid w:val="00745AC9"/>
    <w:rsid w:val="007467A7"/>
    <w:rsid w:val="007469DD"/>
    <w:rsid w:val="0074741B"/>
    <w:rsid w:val="0074759E"/>
    <w:rsid w:val="007478EA"/>
    <w:rsid w:val="00747F03"/>
    <w:rsid w:val="0075284A"/>
    <w:rsid w:val="007533F8"/>
    <w:rsid w:val="0075415C"/>
    <w:rsid w:val="00760586"/>
    <w:rsid w:val="00763502"/>
    <w:rsid w:val="00764241"/>
    <w:rsid w:val="007646E3"/>
    <w:rsid w:val="00765DE2"/>
    <w:rsid w:val="007705CD"/>
    <w:rsid w:val="00770FEE"/>
    <w:rsid w:val="00774DAE"/>
    <w:rsid w:val="007773C4"/>
    <w:rsid w:val="0077755B"/>
    <w:rsid w:val="00780470"/>
    <w:rsid w:val="0078295D"/>
    <w:rsid w:val="00782D60"/>
    <w:rsid w:val="0078313E"/>
    <w:rsid w:val="00785498"/>
    <w:rsid w:val="00786537"/>
    <w:rsid w:val="007913AB"/>
    <w:rsid w:val="007914F7"/>
    <w:rsid w:val="007A0CEC"/>
    <w:rsid w:val="007A37F0"/>
    <w:rsid w:val="007A4D98"/>
    <w:rsid w:val="007B1625"/>
    <w:rsid w:val="007B567C"/>
    <w:rsid w:val="007B706E"/>
    <w:rsid w:val="007B71EB"/>
    <w:rsid w:val="007C4F1E"/>
    <w:rsid w:val="007C6205"/>
    <w:rsid w:val="007C686A"/>
    <w:rsid w:val="007C728E"/>
    <w:rsid w:val="007D0EFA"/>
    <w:rsid w:val="007D2C53"/>
    <w:rsid w:val="007D3175"/>
    <w:rsid w:val="007D3418"/>
    <w:rsid w:val="007D3D60"/>
    <w:rsid w:val="007D4ECD"/>
    <w:rsid w:val="007D70C8"/>
    <w:rsid w:val="007D7850"/>
    <w:rsid w:val="007D7A79"/>
    <w:rsid w:val="007E0AAF"/>
    <w:rsid w:val="007E135F"/>
    <w:rsid w:val="007E1980"/>
    <w:rsid w:val="007E4B76"/>
    <w:rsid w:val="007E5EA8"/>
    <w:rsid w:val="007E74DE"/>
    <w:rsid w:val="007F0CF1"/>
    <w:rsid w:val="007F12A5"/>
    <w:rsid w:val="007F4CF1"/>
    <w:rsid w:val="007F58A9"/>
    <w:rsid w:val="007F758D"/>
    <w:rsid w:val="007F7D52"/>
    <w:rsid w:val="00800944"/>
    <w:rsid w:val="00801007"/>
    <w:rsid w:val="00802006"/>
    <w:rsid w:val="00802C98"/>
    <w:rsid w:val="00803B6A"/>
    <w:rsid w:val="0080517A"/>
    <w:rsid w:val="008052B6"/>
    <w:rsid w:val="0080602C"/>
    <w:rsid w:val="0080654C"/>
    <w:rsid w:val="00806B61"/>
    <w:rsid w:val="008071C6"/>
    <w:rsid w:val="00811824"/>
    <w:rsid w:val="008123E7"/>
    <w:rsid w:val="00812A36"/>
    <w:rsid w:val="00817A00"/>
    <w:rsid w:val="00825CF2"/>
    <w:rsid w:val="00831920"/>
    <w:rsid w:val="00832FA0"/>
    <w:rsid w:val="00835DB3"/>
    <w:rsid w:val="0083617B"/>
    <w:rsid w:val="008371BD"/>
    <w:rsid w:val="0084453E"/>
    <w:rsid w:val="00846804"/>
    <w:rsid w:val="008504A8"/>
    <w:rsid w:val="008508A6"/>
    <w:rsid w:val="008511E1"/>
    <w:rsid w:val="00851B8C"/>
    <w:rsid w:val="0085282E"/>
    <w:rsid w:val="008570D8"/>
    <w:rsid w:val="00857917"/>
    <w:rsid w:val="00861CF7"/>
    <w:rsid w:val="00870FC0"/>
    <w:rsid w:val="0087198C"/>
    <w:rsid w:val="00872C1F"/>
    <w:rsid w:val="00873B42"/>
    <w:rsid w:val="00873D24"/>
    <w:rsid w:val="008767C7"/>
    <w:rsid w:val="00882098"/>
    <w:rsid w:val="008841E0"/>
    <w:rsid w:val="0088500C"/>
    <w:rsid w:val="008856D8"/>
    <w:rsid w:val="00886065"/>
    <w:rsid w:val="008866B0"/>
    <w:rsid w:val="00886DA6"/>
    <w:rsid w:val="00887456"/>
    <w:rsid w:val="00887931"/>
    <w:rsid w:val="00890082"/>
    <w:rsid w:val="00890912"/>
    <w:rsid w:val="00890BBB"/>
    <w:rsid w:val="00892E1C"/>
    <w:rsid w:val="00892E82"/>
    <w:rsid w:val="00893397"/>
    <w:rsid w:val="00895CFB"/>
    <w:rsid w:val="0089609C"/>
    <w:rsid w:val="008A02F5"/>
    <w:rsid w:val="008A07D3"/>
    <w:rsid w:val="008A18B8"/>
    <w:rsid w:val="008A2A02"/>
    <w:rsid w:val="008A3479"/>
    <w:rsid w:val="008A3CB2"/>
    <w:rsid w:val="008A424A"/>
    <w:rsid w:val="008B1FA1"/>
    <w:rsid w:val="008B2A0B"/>
    <w:rsid w:val="008C1B58"/>
    <w:rsid w:val="008C39AE"/>
    <w:rsid w:val="008C4C82"/>
    <w:rsid w:val="008C590D"/>
    <w:rsid w:val="008D1A65"/>
    <w:rsid w:val="008D5145"/>
    <w:rsid w:val="008D51E3"/>
    <w:rsid w:val="008D5787"/>
    <w:rsid w:val="008E031B"/>
    <w:rsid w:val="008E22A5"/>
    <w:rsid w:val="008E4259"/>
    <w:rsid w:val="008E6A29"/>
    <w:rsid w:val="008E7029"/>
    <w:rsid w:val="008E7EF6"/>
    <w:rsid w:val="008F1F98"/>
    <w:rsid w:val="008F2A55"/>
    <w:rsid w:val="008F2BB0"/>
    <w:rsid w:val="008F4217"/>
    <w:rsid w:val="008F59E6"/>
    <w:rsid w:val="008F5F77"/>
    <w:rsid w:val="008F622D"/>
    <w:rsid w:val="008F6758"/>
    <w:rsid w:val="009040DD"/>
    <w:rsid w:val="00904F43"/>
    <w:rsid w:val="00905B47"/>
    <w:rsid w:val="00910604"/>
    <w:rsid w:val="0091331C"/>
    <w:rsid w:val="00915F90"/>
    <w:rsid w:val="00916939"/>
    <w:rsid w:val="00920DF2"/>
    <w:rsid w:val="00923FEE"/>
    <w:rsid w:val="0092409B"/>
    <w:rsid w:val="00924A04"/>
    <w:rsid w:val="00924B2B"/>
    <w:rsid w:val="009279DE"/>
    <w:rsid w:val="00927DE1"/>
    <w:rsid w:val="00930116"/>
    <w:rsid w:val="00930DE4"/>
    <w:rsid w:val="0093301C"/>
    <w:rsid w:val="00933917"/>
    <w:rsid w:val="009364D3"/>
    <w:rsid w:val="0093697C"/>
    <w:rsid w:val="00937EEC"/>
    <w:rsid w:val="009419CD"/>
    <w:rsid w:val="0094212C"/>
    <w:rsid w:val="00942CB8"/>
    <w:rsid w:val="009434F9"/>
    <w:rsid w:val="00943554"/>
    <w:rsid w:val="00950A83"/>
    <w:rsid w:val="00950B85"/>
    <w:rsid w:val="00952001"/>
    <w:rsid w:val="00952E72"/>
    <w:rsid w:val="00954689"/>
    <w:rsid w:val="00954695"/>
    <w:rsid w:val="009561F4"/>
    <w:rsid w:val="00956A92"/>
    <w:rsid w:val="00957B2D"/>
    <w:rsid w:val="009617C9"/>
    <w:rsid w:val="00961C93"/>
    <w:rsid w:val="0096235C"/>
    <w:rsid w:val="00962B70"/>
    <w:rsid w:val="00965324"/>
    <w:rsid w:val="0097091E"/>
    <w:rsid w:val="0097348F"/>
    <w:rsid w:val="00973FC9"/>
    <w:rsid w:val="0097509F"/>
    <w:rsid w:val="009760D3"/>
    <w:rsid w:val="00976ADB"/>
    <w:rsid w:val="00977132"/>
    <w:rsid w:val="0097732B"/>
    <w:rsid w:val="00981656"/>
    <w:rsid w:val="00981A4B"/>
    <w:rsid w:val="00982501"/>
    <w:rsid w:val="00984128"/>
    <w:rsid w:val="009841B5"/>
    <w:rsid w:val="00985307"/>
    <w:rsid w:val="00986126"/>
    <w:rsid w:val="009877D3"/>
    <w:rsid w:val="00994523"/>
    <w:rsid w:val="00994E8F"/>
    <w:rsid w:val="009951DC"/>
    <w:rsid w:val="009959BB"/>
    <w:rsid w:val="00997158"/>
    <w:rsid w:val="009A238D"/>
    <w:rsid w:val="009A3A7C"/>
    <w:rsid w:val="009A74B4"/>
    <w:rsid w:val="009B110C"/>
    <w:rsid w:val="009B2ADB"/>
    <w:rsid w:val="009B3534"/>
    <w:rsid w:val="009B603A"/>
    <w:rsid w:val="009B71C2"/>
    <w:rsid w:val="009C0419"/>
    <w:rsid w:val="009C17DE"/>
    <w:rsid w:val="009C1CBB"/>
    <w:rsid w:val="009C2D0E"/>
    <w:rsid w:val="009C3DAC"/>
    <w:rsid w:val="009C42E0"/>
    <w:rsid w:val="009C4A45"/>
    <w:rsid w:val="009C70EF"/>
    <w:rsid w:val="009D2632"/>
    <w:rsid w:val="009D2FFF"/>
    <w:rsid w:val="009D3FEA"/>
    <w:rsid w:val="009D423E"/>
    <w:rsid w:val="009D5362"/>
    <w:rsid w:val="009D607D"/>
    <w:rsid w:val="009E0D9D"/>
    <w:rsid w:val="009E1415"/>
    <w:rsid w:val="009E36C4"/>
    <w:rsid w:val="009E6116"/>
    <w:rsid w:val="009F47A2"/>
    <w:rsid w:val="009F556D"/>
    <w:rsid w:val="009F572F"/>
    <w:rsid w:val="009F641F"/>
    <w:rsid w:val="009F6A3F"/>
    <w:rsid w:val="00A00FE7"/>
    <w:rsid w:val="00A02E43"/>
    <w:rsid w:val="00A065F9"/>
    <w:rsid w:val="00A07213"/>
    <w:rsid w:val="00A07F34"/>
    <w:rsid w:val="00A07F5A"/>
    <w:rsid w:val="00A13DD4"/>
    <w:rsid w:val="00A15075"/>
    <w:rsid w:val="00A15E26"/>
    <w:rsid w:val="00A17359"/>
    <w:rsid w:val="00A22154"/>
    <w:rsid w:val="00A225C0"/>
    <w:rsid w:val="00A2474B"/>
    <w:rsid w:val="00A25C38"/>
    <w:rsid w:val="00A26716"/>
    <w:rsid w:val="00A30320"/>
    <w:rsid w:val="00A32D54"/>
    <w:rsid w:val="00A332DC"/>
    <w:rsid w:val="00A338EF"/>
    <w:rsid w:val="00A33D70"/>
    <w:rsid w:val="00A36BBE"/>
    <w:rsid w:val="00A37EAF"/>
    <w:rsid w:val="00A41F6D"/>
    <w:rsid w:val="00A4307A"/>
    <w:rsid w:val="00A44A69"/>
    <w:rsid w:val="00A45CFB"/>
    <w:rsid w:val="00A47263"/>
    <w:rsid w:val="00A47C03"/>
    <w:rsid w:val="00A47EBB"/>
    <w:rsid w:val="00A50A13"/>
    <w:rsid w:val="00A50B72"/>
    <w:rsid w:val="00A51CDD"/>
    <w:rsid w:val="00A64109"/>
    <w:rsid w:val="00A66566"/>
    <w:rsid w:val="00A6730D"/>
    <w:rsid w:val="00A70D21"/>
    <w:rsid w:val="00A71625"/>
    <w:rsid w:val="00A71B9B"/>
    <w:rsid w:val="00A71F5D"/>
    <w:rsid w:val="00A751C7"/>
    <w:rsid w:val="00A752B9"/>
    <w:rsid w:val="00A77C83"/>
    <w:rsid w:val="00A80B25"/>
    <w:rsid w:val="00A817F5"/>
    <w:rsid w:val="00A822CF"/>
    <w:rsid w:val="00A8532D"/>
    <w:rsid w:val="00A85508"/>
    <w:rsid w:val="00A86921"/>
    <w:rsid w:val="00A87844"/>
    <w:rsid w:val="00A90858"/>
    <w:rsid w:val="00A91AB2"/>
    <w:rsid w:val="00A925B8"/>
    <w:rsid w:val="00A93D53"/>
    <w:rsid w:val="00A94AF8"/>
    <w:rsid w:val="00A95B04"/>
    <w:rsid w:val="00AA038C"/>
    <w:rsid w:val="00AA0CD5"/>
    <w:rsid w:val="00AA3EC8"/>
    <w:rsid w:val="00AA4D1A"/>
    <w:rsid w:val="00AA637B"/>
    <w:rsid w:val="00AA7A09"/>
    <w:rsid w:val="00AB3211"/>
    <w:rsid w:val="00AB3B50"/>
    <w:rsid w:val="00AB3E52"/>
    <w:rsid w:val="00AB4BF6"/>
    <w:rsid w:val="00AB5FE1"/>
    <w:rsid w:val="00AC05B1"/>
    <w:rsid w:val="00AC065E"/>
    <w:rsid w:val="00AC21A8"/>
    <w:rsid w:val="00AC484E"/>
    <w:rsid w:val="00AC63E1"/>
    <w:rsid w:val="00AD298D"/>
    <w:rsid w:val="00AD356C"/>
    <w:rsid w:val="00AD5CFF"/>
    <w:rsid w:val="00AD7E0F"/>
    <w:rsid w:val="00AE0381"/>
    <w:rsid w:val="00AE064C"/>
    <w:rsid w:val="00AE0F42"/>
    <w:rsid w:val="00AE2914"/>
    <w:rsid w:val="00AE5876"/>
    <w:rsid w:val="00AE6D15"/>
    <w:rsid w:val="00AF0869"/>
    <w:rsid w:val="00AF39FE"/>
    <w:rsid w:val="00AF3C1A"/>
    <w:rsid w:val="00AF7D93"/>
    <w:rsid w:val="00B0179A"/>
    <w:rsid w:val="00B036BB"/>
    <w:rsid w:val="00B04182"/>
    <w:rsid w:val="00B055CD"/>
    <w:rsid w:val="00B06A66"/>
    <w:rsid w:val="00B07AE3"/>
    <w:rsid w:val="00B11430"/>
    <w:rsid w:val="00B125B7"/>
    <w:rsid w:val="00B16FC3"/>
    <w:rsid w:val="00B175CC"/>
    <w:rsid w:val="00B21896"/>
    <w:rsid w:val="00B250F8"/>
    <w:rsid w:val="00B266DE"/>
    <w:rsid w:val="00B27D72"/>
    <w:rsid w:val="00B32D1A"/>
    <w:rsid w:val="00B33F2D"/>
    <w:rsid w:val="00B34E70"/>
    <w:rsid w:val="00B351B5"/>
    <w:rsid w:val="00B353EB"/>
    <w:rsid w:val="00B36958"/>
    <w:rsid w:val="00B36D6F"/>
    <w:rsid w:val="00B439C4"/>
    <w:rsid w:val="00B44A0D"/>
    <w:rsid w:val="00B4535E"/>
    <w:rsid w:val="00B4543E"/>
    <w:rsid w:val="00B45DD4"/>
    <w:rsid w:val="00B47699"/>
    <w:rsid w:val="00B52A8C"/>
    <w:rsid w:val="00B576DC"/>
    <w:rsid w:val="00B62239"/>
    <w:rsid w:val="00B62BA1"/>
    <w:rsid w:val="00B636A8"/>
    <w:rsid w:val="00B637CD"/>
    <w:rsid w:val="00B63D4D"/>
    <w:rsid w:val="00B665C6"/>
    <w:rsid w:val="00B6764C"/>
    <w:rsid w:val="00B676CD"/>
    <w:rsid w:val="00B71079"/>
    <w:rsid w:val="00B710BD"/>
    <w:rsid w:val="00B71DA2"/>
    <w:rsid w:val="00B73FE3"/>
    <w:rsid w:val="00B805AF"/>
    <w:rsid w:val="00B810B0"/>
    <w:rsid w:val="00B81316"/>
    <w:rsid w:val="00B869EC"/>
    <w:rsid w:val="00B877A8"/>
    <w:rsid w:val="00B93594"/>
    <w:rsid w:val="00B9397A"/>
    <w:rsid w:val="00B94B4A"/>
    <w:rsid w:val="00B9633D"/>
    <w:rsid w:val="00B9688E"/>
    <w:rsid w:val="00BA06A5"/>
    <w:rsid w:val="00BA0E4D"/>
    <w:rsid w:val="00BA176A"/>
    <w:rsid w:val="00BA2EBE"/>
    <w:rsid w:val="00BA4CC5"/>
    <w:rsid w:val="00BA5F33"/>
    <w:rsid w:val="00BA63AF"/>
    <w:rsid w:val="00BA7AE6"/>
    <w:rsid w:val="00BB082A"/>
    <w:rsid w:val="00BB0F28"/>
    <w:rsid w:val="00BB458A"/>
    <w:rsid w:val="00BB5725"/>
    <w:rsid w:val="00BB6926"/>
    <w:rsid w:val="00BC0446"/>
    <w:rsid w:val="00BC0F18"/>
    <w:rsid w:val="00BC164B"/>
    <w:rsid w:val="00BC2668"/>
    <w:rsid w:val="00BC3609"/>
    <w:rsid w:val="00BC486D"/>
    <w:rsid w:val="00BC661C"/>
    <w:rsid w:val="00BC6A1E"/>
    <w:rsid w:val="00BD00D3"/>
    <w:rsid w:val="00BD1034"/>
    <w:rsid w:val="00BD15A1"/>
    <w:rsid w:val="00BD1659"/>
    <w:rsid w:val="00BD3AA9"/>
    <w:rsid w:val="00BD4A18"/>
    <w:rsid w:val="00BD60D9"/>
    <w:rsid w:val="00BD64BF"/>
    <w:rsid w:val="00BD66FB"/>
    <w:rsid w:val="00BD6DB2"/>
    <w:rsid w:val="00BD7905"/>
    <w:rsid w:val="00BE0932"/>
    <w:rsid w:val="00BE0CC5"/>
    <w:rsid w:val="00BE105A"/>
    <w:rsid w:val="00BE11CF"/>
    <w:rsid w:val="00BE21AB"/>
    <w:rsid w:val="00BE55CB"/>
    <w:rsid w:val="00BE778D"/>
    <w:rsid w:val="00BF07CC"/>
    <w:rsid w:val="00BF134E"/>
    <w:rsid w:val="00BF1DE3"/>
    <w:rsid w:val="00BF3ED1"/>
    <w:rsid w:val="00BF617A"/>
    <w:rsid w:val="00C006B6"/>
    <w:rsid w:val="00C00740"/>
    <w:rsid w:val="00C01AD6"/>
    <w:rsid w:val="00C0317F"/>
    <w:rsid w:val="00C0379D"/>
    <w:rsid w:val="00C03931"/>
    <w:rsid w:val="00C03B6E"/>
    <w:rsid w:val="00C05FE3"/>
    <w:rsid w:val="00C0676C"/>
    <w:rsid w:val="00C06A6F"/>
    <w:rsid w:val="00C11B91"/>
    <w:rsid w:val="00C12671"/>
    <w:rsid w:val="00C13359"/>
    <w:rsid w:val="00C14318"/>
    <w:rsid w:val="00C14BD8"/>
    <w:rsid w:val="00C179C1"/>
    <w:rsid w:val="00C2136D"/>
    <w:rsid w:val="00C214EE"/>
    <w:rsid w:val="00C22F9C"/>
    <w:rsid w:val="00C2314B"/>
    <w:rsid w:val="00C24971"/>
    <w:rsid w:val="00C259EE"/>
    <w:rsid w:val="00C26BE5"/>
    <w:rsid w:val="00C26E4D"/>
    <w:rsid w:val="00C27909"/>
    <w:rsid w:val="00C27B03"/>
    <w:rsid w:val="00C27C2F"/>
    <w:rsid w:val="00C314E1"/>
    <w:rsid w:val="00C34397"/>
    <w:rsid w:val="00C3608E"/>
    <w:rsid w:val="00C4077C"/>
    <w:rsid w:val="00C4095D"/>
    <w:rsid w:val="00C45FC7"/>
    <w:rsid w:val="00C471DB"/>
    <w:rsid w:val="00C47FC7"/>
    <w:rsid w:val="00C5147A"/>
    <w:rsid w:val="00C601D2"/>
    <w:rsid w:val="00C61F8E"/>
    <w:rsid w:val="00C65BCC"/>
    <w:rsid w:val="00C65CD1"/>
    <w:rsid w:val="00C6615D"/>
    <w:rsid w:val="00C66970"/>
    <w:rsid w:val="00C73E1F"/>
    <w:rsid w:val="00C76612"/>
    <w:rsid w:val="00C777A1"/>
    <w:rsid w:val="00C864E8"/>
    <w:rsid w:val="00C8691C"/>
    <w:rsid w:val="00C87BD8"/>
    <w:rsid w:val="00C87EA6"/>
    <w:rsid w:val="00C90096"/>
    <w:rsid w:val="00C90855"/>
    <w:rsid w:val="00C90F3D"/>
    <w:rsid w:val="00C94863"/>
    <w:rsid w:val="00C95E40"/>
    <w:rsid w:val="00C964C3"/>
    <w:rsid w:val="00CA1598"/>
    <w:rsid w:val="00CA168A"/>
    <w:rsid w:val="00CA2AD8"/>
    <w:rsid w:val="00CA357E"/>
    <w:rsid w:val="00CA44F9"/>
    <w:rsid w:val="00CA4A69"/>
    <w:rsid w:val="00CA5F18"/>
    <w:rsid w:val="00CA6C3A"/>
    <w:rsid w:val="00CB092D"/>
    <w:rsid w:val="00CB0D76"/>
    <w:rsid w:val="00CB31CE"/>
    <w:rsid w:val="00CB6A67"/>
    <w:rsid w:val="00CB6D73"/>
    <w:rsid w:val="00CC2804"/>
    <w:rsid w:val="00CC31B2"/>
    <w:rsid w:val="00CC3BED"/>
    <w:rsid w:val="00CC3E0C"/>
    <w:rsid w:val="00CC58D3"/>
    <w:rsid w:val="00CC5F17"/>
    <w:rsid w:val="00CC784D"/>
    <w:rsid w:val="00CC7923"/>
    <w:rsid w:val="00CC7AA5"/>
    <w:rsid w:val="00CD0039"/>
    <w:rsid w:val="00CD2A31"/>
    <w:rsid w:val="00CD482A"/>
    <w:rsid w:val="00CE0823"/>
    <w:rsid w:val="00CE0876"/>
    <w:rsid w:val="00CE0EA7"/>
    <w:rsid w:val="00CE12F9"/>
    <w:rsid w:val="00CE36C4"/>
    <w:rsid w:val="00CE4A41"/>
    <w:rsid w:val="00CE61C3"/>
    <w:rsid w:val="00CE6AE9"/>
    <w:rsid w:val="00CF0AF7"/>
    <w:rsid w:val="00CF0BB7"/>
    <w:rsid w:val="00CF1315"/>
    <w:rsid w:val="00CF15C7"/>
    <w:rsid w:val="00CF34F8"/>
    <w:rsid w:val="00CF4D82"/>
    <w:rsid w:val="00CF5628"/>
    <w:rsid w:val="00CF58C7"/>
    <w:rsid w:val="00CF5D7F"/>
    <w:rsid w:val="00CF5F70"/>
    <w:rsid w:val="00D0337B"/>
    <w:rsid w:val="00D035CD"/>
    <w:rsid w:val="00D041D5"/>
    <w:rsid w:val="00D079B2"/>
    <w:rsid w:val="00D114E9"/>
    <w:rsid w:val="00D11FCC"/>
    <w:rsid w:val="00D153CE"/>
    <w:rsid w:val="00D173D3"/>
    <w:rsid w:val="00D17824"/>
    <w:rsid w:val="00D17841"/>
    <w:rsid w:val="00D21187"/>
    <w:rsid w:val="00D21D58"/>
    <w:rsid w:val="00D23F49"/>
    <w:rsid w:val="00D26025"/>
    <w:rsid w:val="00D2658F"/>
    <w:rsid w:val="00D310DB"/>
    <w:rsid w:val="00D31960"/>
    <w:rsid w:val="00D429C6"/>
    <w:rsid w:val="00D43821"/>
    <w:rsid w:val="00D46615"/>
    <w:rsid w:val="00D469B0"/>
    <w:rsid w:val="00D47748"/>
    <w:rsid w:val="00D50E52"/>
    <w:rsid w:val="00D51FDE"/>
    <w:rsid w:val="00D54193"/>
    <w:rsid w:val="00D54CC3"/>
    <w:rsid w:val="00D57852"/>
    <w:rsid w:val="00D6041A"/>
    <w:rsid w:val="00D616AA"/>
    <w:rsid w:val="00D61E19"/>
    <w:rsid w:val="00D62B6E"/>
    <w:rsid w:val="00D633EB"/>
    <w:rsid w:val="00D64005"/>
    <w:rsid w:val="00D6530F"/>
    <w:rsid w:val="00D65706"/>
    <w:rsid w:val="00D70BF0"/>
    <w:rsid w:val="00D70CC6"/>
    <w:rsid w:val="00D74B81"/>
    <w:rsid w:val="00D755F1"/>
    <w:rsid w:val="00D76C28"/>
    <w:rsid w:val="00D80A99"/>
    <w:rsid w:val="00D82FF7"/>
    <w:rsid w:val="00D836A3"/>
    <w:rsid w:val="00D837C2"/>
    <w:rsid w:val="00D837EF"/>
    <w:rsid w:val="00D847FE"/>
    <w:rsid w:val="00D85D29"/>
    <w:rsid w:val="00D95803"/>
    <w:rsid w:val="00D964EA"/>
    <w:rsid w:val="00D966D0"/>
    <w:rsid w:val="00D969D7"/>
    <w:rsid w:val="00D97B11"/>
    <w:rsid w:val="00DA0C59"/>
    <w:rsid w:val="00DA0DDE"/>
    <w:rsid w:val="00DA147B"/>
    <w:rsid w:val="00DA1A62"/>
    <w:rsid w:val="00DA3991"/>
    <w:rsid w:val="00DA3CAD"/>
    <w:rsid w:val="00DA4769"/>
    <w:rsid w:val="00DA5423"/>
    <w:rsid w:val="00DA686A"/>
    <w:rsid w:val="00DA69B1"/>
    <w:rsid w:val="00DA7709"/>
    <w:rsid w:val="00DB1686"/>
    <w:rsid w:val="00DB2B6A"/>
    <w:rsid w:val="00DB2CA4"/>
    <w:rsid w:val="00DB6EC0"/>
    <w:rsid w:val="00DB7E6C"/>
    <w:rsid w:val="00DC1521"/>
    <w:rsid w:val="00DC2308"/>
    <w:rsid w:val="00DC43AC"/>
    <w:rsid w:val="00DC4830"/>
    <w:rsid w:val="00DD1500"/>
    <w:rsid w:val="00DD20DE"/>
    <w:rsid w:val="00DD3003"/>
    <w:rsid w:val="00DD326C"/>
    <w:rsid w:val="00DD416B"/>
    <w:rsid w:val="00DD5042"/>
    <w:rsid w:val="00DD5A29"/>
    <w:rsid w:val="00DD5D9D"/>
    <w:rsid w:val="00DE1FE1"/>
    <w:rsid w:val="00DE3525"/>
    <w:rsid w:val="00DE35CB"/>
    <w:rsid w:val="00DE3BEF"/>
    <w:rsid w:val="00DE3F19"/>
    <w:rsid w:val="00DF21E9"/>
    <w:rsid w:val="00DF3C4C"/>
    <w:rsid w:val="00E00F14"/>
    <w:rsid w:val="00E0185C"/>
    <w:rsid w:val="00E06386"/>
    <w:rsid w:val="00E0678A"/>
    <w:rsid w:val="00E07E9D"/>
    <w:rsid w:val="00E11B06"/>
    <w:rsid w:val="00E11B44"/>
    <w:rsid w:val="00E12161"/>
    <w:rsid w:val="00E12378"/>
    <w:rsid w:val="00E137E0"/>
    <w:rsid w:val="00E15D42"/>
    <w:rsid w:val="00E1654D"/>
    <w:rsid w:val="00E16CD7"/>
    <w:rsid w:val="00E22AA8"/>
    <w:rsid w:val="00E24EB4"/>
    <w:rsid w:val="00E27891"/>
    <w:rsid w:val="00E27BD7"/>
    <w:rsid w:val="00E315FC"/>
    <w:rsid w:val="00E320ED"/>
    <w:rsid w:val="00E33AFB"/>
    <w:rsid w:val="00E34218"/>
    <w:rsid w:val="00E3566C"/>
    <w:rsid w:val="00E410F0"/>
    <w:rsid w:val="00E41698"/>
    <w:rsid w:val="00E42F57"/>
    <w:rsid w:val="00E43A90"/>
    <w:rsid w:val="00E43EAA"/>
    <w:rsid w:val="00E44EA5"/>
    <w:rsid w:val="00E46282"/>
    <w:rsid w:val="00E467A3"/>
    <w:rsid w:val="00E5047D"/>
    <w:rsid w:val="00E5216E"/>
    <w:rsid w:val="00E56FF1"/>
    <w:rsid w:val="00E57B94"/>
    <w:rsid w:val="00E60A69"/>
    <w:rsid w:val="00E60DE6"/>
    <w:rsid w:val="00E617A7"/>
    <w:rsid w:val="00E6292D"/>
    <w:rsid w:val="00E63406"/>
    <w:rsid w:val="00E638DD"/>
    <w:rsid w:val="00E6548F"/>
    <w:rsid w:val="00E65AD8"/>
    <w:rsid w:val="00E67C5B"/>
    <w:rsid w:val="00E70BF0"/>
    <w:rsid w:val="00E75FC5"/>
    <w:rsid w:val="00E76139"/>
    <w:rsid w:val="00E77483"/>
    <w:rsid w:val="00E77571"/>
    <w:rsid w:val="00E82344"/>
    <w:rsid w:val="00E8378D"/>
    <w:rsid w:val="00E84C82"/>
    <w:rsid w:val="00E84D64"/>
    <w:rsid w:val="00E86B3E"/>
    <w:rsid w:val="00E87408"/>
    <w:rsid w:val="00E878A4"/>
    <w:rsid w:val="00E9087C"/>
    <w:rsid w:val="00E90983"/>
    <w:rsid w:val="00E914C4"/>
    <w:rsid w:val="00E91E81"/>
    <w:rsid w:val="00E934F5"/>
    <w:rsid w:val="00E96961"/>
    <w:rsid w:val="00E9780A"/>
    <w:rsid w:val="00E97EDB"/>
    <w:rsid w:val="00EA1FEF"/>
    <w:rsid w:val="00EA23C3"/>
    <w:rsid w:val="00EA418F"/>
    <w:rsid w:val="00EA4198"/>
    <w:rsid w:val="00EA53BF"/>
    <w:rsid w:val="00EA72EC"/>
    <w:rsid w:val="00EB11CB"/>
    <w:rsid w:val="00EB275A"/>
    <w:rsid w:val="00EB3BDC"/>
    <w:rsid w:val="00EB786A"/>
    <w:rsid w:val="00EC04CB"/>
    <w:rsid w:val="00EC0BDD"/>
    <w:rsid w:val="00EC1578"/>
    <w:rsid w:val="00EC1C72"/>
    <w:rsid w:val="00EC3CC9"/>
    <w:rsid w:val="00EC40DB"/>
    <w:rsid w:val="00EC4E09"/>
    <w:rsid w:val="00EC680A"/>
    <w:rsid w:val="00EC6835"/>
    <w:rsid w:val="00ED2D40"/>
    <w:rsid w:val="00ED76E7"/>
    <w:rsid w:val="00EE2BED"/>
    <w:rsid w:val="00EE2D5E"/>
    <w:rsid w:val="00EE374B"/>
    <w:rsid w:val="00EE3A9F"/>
    <w:rsid w:val="00EE4D31"/>
    <w:rsid w:val="00EE5322"/>
    <w:rsid w:val="00EF0623"/>
    <w:rsid w:val="00EF06E8"/>
    <w:rsid w:val="00EF0C69"/>
    <w:rsid w:val="00EF1A1A"/>
    <w:rsid w:val="00EF33F7"/>
    <w:rsid w:val="00EF7404"/>
    <w:rsid w:val="00F03A6D"/>
    <w:rsid w:val="00F045FE"/>
    <w:rsid w:val="00F114A7"/>
    <w:rsid w:val="00F115E9"/>
    <w:rsid w:val="00F11BB5"/>
    <w:rsid w:val="00F12CF9"/>
    <w:rsid w:val="00F13D3A"/>
    <w:rsid w:val="00F1417B"/>
    <w:rsid w:val="00F1743E"/>
    <w:rsid w:val="00F22973"/>
    <w:rsid w:val="00F22F03"/>
    <w:rsid w:val="00F22F71"/>
    <w:rsid w:val="00F231DF"/>
    <w:rsid w:val="00F23BDC"/>
    <w:rsid w:val="00F2467B"/>
    <w:rsid w:val="00F32FEF"/>
    <w:rsid w:val="00F33F6D"/>
    <w:rsid w:val="00F34B99"/>
    <w:rsid w:val="00F404E7"/>
    <w:rsid w:val="00F405EE"/>
    <w:rsid w:val="00F41186"/>
    <w:rsid w:val="00F412B4"/>
    <w:rsid w:val="00F45ECC"/>
    <w:rsid w:val="00F46A6A"/>
    <w:rsid w:val="00F516AB"/>
    <w:rsid w:val="00F51904"/>
    <w:rsid w:val="00F51C42"/>
    <w:rsid w:val="00F52854"/>
    <w:rsid w:val="00F52DAB"/>
    <w:rsid w:val="00F543F0"/>
    <w:rsid w:val="00F55653"/>
    <w:rsid w:val="00F56786"/>
    <w:rsid w:val="00F5728F"/>
    <w:rsid w:val="00F636D3"/>
    <w:rsid w:val="00F64A38"/>
    <w:rsid w:val="00F64D4D"/>
    <w:rsid w:val="00F70250"/>
    <w:rsid w:val="00F73E0F"/>
    <w:rsid w:val="00F75976"/>
    <w:rsid w:val="00F8084F"/>
    <w:rsid w:val="00F81D29"/>
    <w:rsid w:val="00F828D4"/>
    <w:rsid w:val="00F85298"/>
    <w:rsid w:val="00F91C4D"/>
    <w:rsid w:val="00F92FD9"/>
    <w:rsid w:val="00FA11D6"/>
    <w:rsid w:val="00FA1FDF"/>
    <w:rsid w:val="00FA250A"/>
    <w:rsid w:val="00FA47B9"/>
    <w:rsid w:val="00FA6684"/>
    <w:rsid w:val="00FA731E"/>
    <w:rsid w:val="00FA7406"/>
    <w:rsid w:val="00FA7D4B"/>
    <w:rsid w:val="00FB162E"/>
    <w:rsid w:val="00FB2B38"/>
    <w:rsid w:val="00FB3A5B"/>
    <w:rsid w:val="00FB4E77"/>
    <w:rsid w:val="00FC4C5D"/>
    <w:rsid w:val="00FC6358"/>
    <w:rsid w:val="00FC6402"/>
    <w:rsid w:val="00FD1BEE"/>
    <w:rsid w:val="00FD320D"/>
    <w:rsid w:val="00FD3A8F"/>
    <w:rsid w:val="00FD593C"/>
    <w:rsid w:val="00FD7258"/>
    <w:rsid w:val="00FE0CA0"/>
    <w:rsid w:val="00FE18B3"/>
    <w:rsid w:val="00FE1E92"/>
    <w:rsid w:val="00FE23DE"/>
    <w:rsid w:val="00FE677C"/>
    <w:rsid w:val="00FF0C4F"/>
    <w:rsid w:val="00FF0D5C"/>
    <w:rsid w:val="00FF29FC"/>
    <w:rsid w:val="00FF312E"/>
    <w:rsid w:val="00FF641B"/>
    <w:rsid w:val="019978BC"/>
    <w:rsid w:val="01C51179"/>
    <w:rsid w:val="020E38F0"/>
    <w:rsid w:val="049A5E25"/>
    <w:rsid w:val="05104339"/>
    <w:rsid w:val="059E36F3"/>
    <w:rsid w:val="078D7EC3"/>
    <w:rsid w:val="07C338E5"/>
    <w:rsid w:val="083640B7"/>
    <w:rsid w:val="089D4136"/>
    <w:rsid w:val="08F24D2D"/>
    <w:rsid w:val="09491BC8"/>
    <w:rsid w:val="0C05627A"/>
    <w:rsid w:val="0C087B18"/>
    <w:rsid w:val="0C2F1549"/>
    <w:rsid w:val="0C833363"/>
    <w:rsid w:val="0CAC0DEC"/>
    <w:rsid w:val="0CB437FC"/>
    <w:rsid w:val="0D0F4ED6"/>
    <w:rsid w:val="0DD201F4"/>
    <w:rsid w:val="0E1A1D85"/>
    <w:rsid w:val="0E412690"/>
    <w:rsid w:val="0E794CFD"/>
    <w:rsid w:val="0F0740B7"/>
    <w:rsid w:val="0F8676D2"/>
    <w:rsid w:val="107B2FAF"/>
    <w:rsid w:val="10D87B26"/>
    <w:rsid w:val="111F5E88"/>
    <w:rsid w:val="130C25E4"/>
    <w:rsid w:val="1323348A"/>
    <w:rsid w:val="13BD4179"/>
    <w:rsid w:val="14425B91"/>
    <w:rsid w:val="147E3AFC"/>
    <w:rsid w:val="150D0691"/>
    <w:rsid w:val="164D0F49"/>
    <w:rsid w:val="165B2F3A"/>
    <w:rsid w:val="16C01139"/>
    <w:rsid w:val="17CE60BA"/>
    <w:rsid w:val="183103F7"/>
    <w:rsid w:val="19A27F71"/>
    <w:rsid w:val="1A983AD2"/>
    <w:rsid w:val="1AB5530F"/>
    <w:rsid w:val="1B18764C"/>
    <w:rsid w:val="1B3A75C2"/>
    <w:rsid w:val="1BC03F6C"/>
    <w:rsid w:val="1C766D20"/>
    <w:rsid w:val="1DA46341"/>
    <w:rsid w:val="1DB95116"/>
    <w:rsid w:val="1DBA2C3C"/>
    <w:rsid w:val="1E3D5D47"/>
    <w:rsid w:val="1ED815CC"/>
    <w:rsid w:val="1F3D58D3"/>
    <w:rsid w:val="1FB77434"/>
    <w:rsid w:val="1FC87893"/>
    <w:rsid w:val="20120492"/>
    <w:rsid w:val="20AF45AF"/>
    <w:rsid w:val="22DB5B2F"/>
    <w:rsid w:val="22E06CA1"/>
    <w:rsid w:val="23474F72"/>
    <w:rsid w:val="23952182"/>
    <w:rsid w:val="23A859F8"/>
    <w:rsid w:val="23FA0237"/>
    <w:rsid w:val="251B0465"/>
    <w:rsid w:val="25951FC5"/>
    <w:rsid w:val="25ED7B79"/>
    <w:rsid w:val="279462AC"/>
    <w:rsid w:val="28447CD2"/>
    <w:rsid w:val="2964062C"/>
    <w:rsid w:val="29746395"/>
    <w:rsid w:val="2A04596B"/>
    <w:rsid w:val="2B8C5C18"/>
    <w:rsid w:val="2B8F74B6"/>
    <w:rsid w:val="2C693535"/>
    <w:rsid w:val="2CCE69DE"/>
    <w:rsid w:val="2D173C07"/>
    <w:rsid w:val="2D5C51B6"/>
    <w:rsid w:val="2DC92BA4"/>
    <w:rsid w:val="2EAE2349"/>
    <w:rsid w:val="2EF7784D"/>
    <w:rsid w:val="309F1F4A"/>
    <w:rsid w:val="30D51E0F"/>
    <w:rsid w:val="3115045E"/>
    <w:rsid w:val="315C42DF"/>
    <w:rsid w:val="323A452B"/>
    <w:rsid w:val="32A70EE8"/>
    <w:rsid w:val="32CA6707"/>
    <w:rsid w:val="331210F9"/>
    <w:rsid w:val="33775400"/>
    <w:rsid w:val="34A05103"/>
    <w:rsid w:val="358931C8"/>
    <w:rsid w:val="35F20D6E"/>
    <w:rsid w:val="36213401"/>
    <w:rsid w:val="3640467C"/>
    <w:rsid w:val="36D14E27"/>
    <w:rsid w:val="374D6BA3"/>
    <w:rsid w:val="37D44BCF"/>
    <w:rsid w:val="382A0C93"/>
    <w:rsid w:val="38AA3B82"/>
    <w:rsid w:val="38CC7E39"/>
    <w:rsid w:val="3B1D063B"/>
    <w:rsid w:val="3B824942"/>
    <w:rsid w:val="3BAE3989"/>
    <w:rsid w:val="3BD50F16"/>
    <w:rsid w:val="3D367540"/>
    <w:rsid w:val="3D736C38"/>
    <w:rsid w:val="3E021D6A"/>
    <w:rsid w:val="3EA11583"/>
    <w:rsid w:val="3EF26282"/>
    <w:rsid w:val="3F3370CD"/>
    <w:rsid w:val="3F4F5483"/>
    <w:rsid w:val="4037219F"/>
    <w:rsid w:val="4110479E"/>
    <w:rsid w:val="41326E0A"/>
    <w:rsid w:val="4146011F"/>
    <w:rsid w:val="41A01FC6"/>
    <w:rsid w:val="41B617E9"/>
    <w:rsid w:val="41C5125A"/>
    <w:rsid w:val="41F06AA9"/>
    <w:rsid w:val="427D5E63"/>
    <w:rsid w:val="42905B96"/>
    <w:rsid w:val="43362BE2"/>
    <w:rsid w:val="43C755E8"/>
    <w:rsid w:val="442742D8"/>
    <w:rsid w:val="44C91833"/>
    <w:rsid w:val="4508235C"/>
    <w:rsid w:val="45352A25"/>
    <w:rsid w:val="468679DC"/>
    <w:rsid w:val="46FB37BC"/>
    <w:rsid w:val="470E7FEA"/>
    <w:rsid w:val="47BC567F"/>
    <w:rsid w:val="48AF70D8"/>
    <w:rsid w:val="48B410DF"/>
    <w:rsid w:val="490270C2"/>
    <w:rsid w:val="4A0A0924"/>
    <w:rsid w:val="4A71383E"/>
    <w:rsid w:val="4C3457E4"/>
    <w:rsid w:val="4C6836E0"/>
    <w:rsid w:val="4D742D17"/>
    <w:rsid w:val="4D9C1893"/>
    <w:rsid w:val="4DA22BE3"/>
    <w:rsid w:val="4F310701"/>
    <w:rsid w:val="4F4420DA"/>
    <w:rsid w:val="4F5E5312"/>
    <w:rsid w:val="507E1724"/>
    <w:rsid w:val="50C51101"/>
    <w:rsid w:val="50C7131D"/>
    <w:rsid w:val="50CD387C"/>
    <w:rsid w:val="523522B6"/>
    <w:rsid w:val="524942BF"/>
    <w:rsid w:val="527F1783"/>
    <w:rsid w:val="5331424E"/>
    <w:rsid w:val="53BA6F17"/>
    <w:rsid w:val="541A79B6"/>
    <w:rsid w:val="5463135D"/>
    <w:rsid w:val="549F7EBB"/>
    <w:rsid w:val="54E47D35"/>
    <w:rsid w:val="554C1DF1"/>
    <w:rsid w:val="58A61818"/>
    <w:rsid w:val="591A1C25"/>
    <w:rsid w:val="593A6404"/>
    <w:rsid w:val="598C3104"/>
    <w:rsid w:val="5A7A2F5C"/>
    <w:rsid w:val="5B062A42"/>
    <w:rsid w:val="5B3255E5"/>
    <w:rsid w:val="5C2018E1"/>
    <w:rsid w:val="5C9A1694"/>
    <w:rsid w:val="5CC97269"/>
    <w:rsid w:val="5D6942A5"/>
    <w:rsid w:val="5D804D2D"/>
    <w:rsid w:val="5DBA7B13"/>
    <w:rsid w:val="5FF4555F"/>
    <w:rsid w:val="611A7B69"/>
    <w:rsid w:val="61532759"/>
    <w:rsid w:val="628801E0"/>
    <w:rsid w:val="641F6922"/>
    <w:rsid w:val="653B59DE"/>
    <w:rsid w:val="65896749"/>
    <w:rsid w:val="66106E6A"/>
    <w:rsid w:val="669929BC"/>
    <w:rsid w:val="66AD290B"/>
    <w:rsid w:val="67397CFB"/>
    <w:rsid w:val="67401089"/>
    <w:rsid w:val="674548F2"/>
    <w:rsid w:val="67915D89"/>
    <w:rsid w:val="67B83CE7"/>
    <w:rsid w:val="680406B5"/>
    <w:rsid w:val="686748BD"/>
    <w:rsid w:val="68E5013A"/>
    <w:rsid w:val="697B0A9F"/>
    <w:rsid w:val="69EF5FA3"/>
    <w:rsid w:val="6A7E6BA2"/>
    <w:rsid w:val="6B0140D4"/>
    <w:rsid w:val="6B182A49"/>
    <w:rsid w:val="6B1E476F"/>
    <w:rsid w:val="6CA43E69"/>
    <w:rsid w:val="6CCD1611"/>
    <w:rsid w:val="6D8F68C7"/>
    <w:rsid w:val="6E843F52"/>
    <w:rsid w:val="6EAB3BD4"/>
    <w:rsid w:val="6EEF4353"/>
    <w:rsid w:val="6FAF4FFE"/>
    <w:rsid w:val="70D311C0"/>
    <w:rsid w:val="714F6A99"/>
    <w:rsid w:val="71687B5B"/>
    <w:rsid w:val="71B903B6"/>
    <w:rsid w:val="732B7092"/>
    <w:rsid w:val="73C82B32"/>
    <w:rsid w:val="74261F64"/>
    <w:rsid w:val="75344D02"/>
    <w:rsid w:val="771A36A5"/>
    <w:rsid w:val="7A340F22"/>
    <w:rsid w:val="7DF76683"/>
    <w:rsid w:val="7E1F77F3"/>
    <w:rsid w:val="7F370B6C"/>
    <w:rsid w:val="D77E0E87"/>
    <w:rsid w:val="FBB3530D"/>
    <w:rsid w:val="FF7908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6"/>
    <w:qFormat/>
    <w:uiPriority w:val="9"/>
    <w:pPr>
      <w:keepNext/>
      <w:keepLines/>
      <w:widowControl/>
      <w:numPr>
        <w:ilvl w:val="0"/>
        <w:numId w:val="1"/>
      </w:numPr>
      <w:spacing w:before="340" w:after="330" w:line="578" w:lineRule="auto"/>
      <w:jc w:val="left"/>
      <w:outlineLvl w:val="0"/>
    </w:pPr>
    <w:rPr>
      <w:rFonts w:ascii="Calibri" w:hAnsi="Calibri" w:eastAsia="黑体"/>
      <w:bCs/>
      <w:kern w:val="44"/>
      <w:szCs w:val="44"/>
    </w:rPr>
  </w:style>
  <w:style w:type="paragraph" w:styleId="3">
    <w:name w:val="heading 2"/>
    <w:basedOn w:val="1"/>
    <w:next w:val="1"/>
    <w:link w:val="147"/>
    <w:unhideWhenUsed/>
    <w:qFormat/>
    <w:uiPriority w:val="9"/>
    <w:pPr>
      <w:keepNext/>
      <w:keepLines/>
      <w:widowControl/>
      <w:numPr>
        <w:ilvl w:val="1"/>
        <w:numId w:val="1"/>
      </w:numPr>
      <w:spacing w:before="260" w:after="260" w:line="413" w:lineRule="auto"/>
      <w:jc w:val="left"/>
      <w:outlineLvl w:val="1"/>
    </w:pPr>
    <w:rPr>
      <w:rFonts w:ascii="Arial" w:hAnsi="Arial" w:eastAsia="黑体"/>
    </w:rPr>
  </w:style>
  <w:style w:type="paragraph" w:styleId="4">
    <w:name w:val="heading 3"/>
    <w:basedOn w:val="1"/>
    <w:next w:val="1"/>
    <w:link w:val="148"/>
    <w:unhideWhenUsed/>
    <w:qFormat/>
    <w:uiPriority w:val="9"/>
    <w:pPr>
      <w:keepNext/>
      <w:keepLines/>
      <w:widowControl/>
      <w:numPr>
        <w:ilvl w:val="2"/>
        <w:numId w:val="1"/>
      </w:numPr>
      <w:spacing w:before="260" w:after="260"/>
      <w:ind w:left="0"/>
      <w:jc w:val="left"/>
      <w:outlineLvl w:val="2"/>
    </w:pPr>
    <w:rPr>
      <w:rFonts w:ascii="Calibri" w:hAnsi="Calibri"/>
      <w:bCs/>
      <w:szCs w:val="32"/>
    </w:rPr>
  </w:style>
  <w:style w:type="paragraph" w:styleId="5">
    <w:name w:val="heading 4"/>
    <w:basedOn w:val="1"/>
    <w:next w:val="1"/>
    <w:link w:val="149"/>
    <w:unhideWhenUsed/>
    <w:qFormat/>
    <w:uiPriority w:val="9"/>
    <w:pPr>
      <w:keepNext/>
      <w:keepLines/>
      <w:widowControl/>
      <w:numPr>
        <w:ilvl w:val="3"/>
        <w:numId w:val="1"/>
      </w:numPr>
      <w:spacing w:before="280" w:after="290" w:line="372" w:lineRule="auto"/>
      <w:jc w:val="left"/>
      <w:outlineLvl w:val="3"/>
    </w:pPr>
    <w:rPr>
      <w:rFonts w:ascii="Arial" w:hAnsi="Arial" w:eastAsia="黑体"/>
      <w:b/>
      <w:sz w:val="28"/>
    </w:rPr>
  </w:style>
  <w:style w:type="paragraph" w:styleId="6">
    <w:name w:val="heading 5"/>
    <w:basedOn w:val="1"/>
    <w:next w:val="1"/>
    <w:link w:val="150"/>
    <w:semiHidden/>
    <w:unhideWhenUsed/>
    <w:qFormat/>
    <w:uiPriority w:val="9"/>
    <w:pPr>
      <w:keepNext/>
      <w:keepLines/>
      <w:widowControl/>
      <w:numPr>
        <w:ilvl w:val="4"/>
        <w:numId w:val="1"/>
      </w:numPr>
      <w:spacing w:before="280" w:after="290" w:line="376" w:lineRule="auto"/>
      <w:jc w:val="left"/>
      <w:outlineLvl w:val="4"/>
    </w:pPr>
    <w:rPr>
      <w:rFonts w:ascii="Calibri" w:hAnsi="Calibri"/>
      <w:b/>
      <w:bCs/>
      <w:sz w:val="28"/>
      <w:szCs w:val="28"/>
    </w:rPr>
  </w:style>
  <w:style w:type="paragraph" w:styleId="7">
    <w:name w:val="heading 6"/>
    <w:basedOn w:val="1"/>
    <w:next w:val="1"/>
    <w:link w:val="151"/>
    <w:semiHidden/>
    <w:unhideWhenUsed/>
    <w:qFormat/>
    <w:uiPriority w:val="9"/>
    <w:pPr>
      <w:keepNext/>
      <w:keepLines/>
      <w:widowControl/>
      <w:numPr>
        <w:ilvl w:val="5"/>
        <w:numId w:val="1"/>
      </w:numPr>
      <w:spacing w:before="240" w:after="64" w:line="320" w:lineRule="auto"/>
      <w:jc w:val="left"/>
      <w:outlineLvl w:val="5"/>
    </w:pPr>
    <w:rPr>
      <w:rFonts w:ascii="Cambria" w:hAnsi="Cambria"/>
      <w:b/>
      <w:bCs/>
      <w:sz w:val="24"/>
    </w:rPr>
  </w:style>
  <w:style w:type="paragraph" w:styleId="8">
    <w:name w:val="heading 7"/>
    <w:basedOn w:val="1"/>
    <w:next w:val="1"/>
    <w:link w:val="152"/>
    <w:semiHidden/>
    <w:unhideWhenUsed/>
    <w:qFormat/>
    <w:uiPriority w:val="9"/>
    <w:pPr>
      <w:keepNext/>
      <w:keepLines/>
      <w:widowControl/>
      <w:numPr>
        <w:ilvl w:val="6"/>
        <w:numId w:val="1"/>
      </w:numPr>
      <w:spacing w:before="240" w:after="64" w:line="320" w:lineRule="auto"/>
      <w:jc w:val="left"/>
      <w:outlineLvl w:val="6"/>
    </w:pPr>
    <w:rPr>
      <w:rFonts w:ascii="Calibri" w:hAnsi="Calibri"/>
      <w:b/>
      <w:bCs/>
      <w:sz w:val="24"/>
    </w:rPr>
  </w:style>
  <w:style w:type="paragraph" w:styleId="9">
    <w:name w:val="heading 8"/>
    <w:basedOn w:val="1"/>
    <w:next w:val="1"/>
    <w:link w:val="153"/>
    <w:semiHidden/>
    <w:unhideWhenUsed/>
    <w:qFormat/>
    <w:uiPriority w:val="9"/>
    <w:pPr>
      <w:keepNext/>
      <w:keepLines/>
      <w:widowControl/>
      <w:numPr>
        <w:ilvl w:val="7"/>
        <w:numId w:val="1"/>
      </w:numPr>
      <w:spacing w:before="240" w:after="64" w:line="320" w:lineRule="auto"/>
      <w:jc w:val="left"/>
      <w:outlineLvl w:val="7"/>
    </w:pPr>
    <w:rPr>
      <w:rFonts w:ascii="Cambria" w:hAnsi="Cambria"/>
      <w:sz w:val="24"/>
    </w:rPr>
  </w:style>
  <w:style w:type="paragraph" w:styleId="10">
    <w:name w:val="heading 9"/>
    <w:basedOn w:val="1"/>
    <w:next w:val="1"/>
    <w:link w:val="154"/>
    <w:semiHidden/>
    <w:unhideWhenUsed/>
    <w:qFormat/>
    <w:uiPriority w:val="9"/>
    <w:pPr>
      <w:keepNext/>
      <w:keepLines/>
      <w:widowControl/>
      <w:numPr>
        <w:ilvl w:val="8"/>
        <w:numId w:val="1"/>
      </w:numPr>
      <w:spacing w:before="240" w:after="64" w:line="320" w:lineRule="auto"/>
      <w:jc w:val="left"/>
      <w:outlineLvl w:val="8"/>
    </w:pPr>
    <w:rPr>
      <w:rFonts w:ascii="Cambria" w:hAnsi="Cambria"/>
      <w:szCs w:val="21"/>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semiHidden/>
    <w:qFormat/>
    <w:uiPriority w:val="0"/>
    <w:pPr>
      <w:tabs>
        <w:tab w:val="right" w:leader="dot" w:pos="9241"/>
      </w:tabs>
      <w:ind w:firstLine="505" w:firstLineChars="500"/>
      <w:jc w:val="left"/>
    </w:pPr>
    <w:rPr>
      <w:rFonts w:ascii="宋体"/>
      <w:szCs w:val="21"/>
    </w:rPr>
  </w:style>
  <w:style w:type="paragraph" w:styleId="12">
    <w:name w:val="index 8"/>
    <w:basedOn w:val="1"/>
    <w:next w:val="1"/>
    <w:qFormat/>
    <w:uiPriority w:val="0"/>
    <w:pPr>
      <w:ind w:left="1680" w:hanging="210"/>
      <w:jc w:val="left"/>
    </w:pPr>
    <w:rPr>
      <w:rFonts w:ascii="Calibri" w:hAnsi="Calibri"/>
      <w:sz w:val="20"/>
      <w:szCs w:val="20"/>
    </w:rPr>
  </w:style>
  <w:style w:type="paragraph" w:styleId="13">
    <w:name w:val="caption"/>
    <w:basedOn w:val="1"/>
    <w:next w:val="1"/>
    <w:qFormat/>
    <w:uiPriority w:val="35"/>
    <w:pPr>
      <w:spacing w:before="152" w:after="160"/>
    </w:pPr>
    <w:rPr>
      <w:rFonts w:ascii="Arial" w:hAnsi="Arial" w:eastAsia="黑体" w:cs="Arial"/>
      <w:sz w:val="20"/>
      <w:szCs w:val="20"/>
    </w:rPr>
  </w:style>
  <w:style w:type="paragraph" w:styleId="14">
    <w:name w:val="index 5"/>
    <w:basedOn w:val="1"/>
    <w:next w:val="1"/>
    <w:qFormat/>
    <w:uiPriority w:val="0"/>
    <w:pPr>
      <w:ind w:left="1050" w:hanging="210"/>
      <w:jc w:val="left"/>
    </w:pPr>
    <w:rPr>
      <w:rFonts w:ascii="Calibri" w:hAnsi="Calibri"/>
      <w:sz w:val="20"/>
      <w:szCs w:val="20"/>
    </w:rPr>
  </w:style>
  <w:style w:type="paragraph" w:styleId="15">
    <w:name w:val="Document Map"/>
    <w:basedOn w:val="1"/>
    <w:semiHidden/>
    <w:qFormat/>
    <w:uiPriority w:val="0"/>
    <w:pPr>
      <w:shd w:val="clear" w:color="auto" w:fill="000080"/>
    </w:pPr>
  </w:style>
  <w:style w:type="paragraph" w:styleId="16">
    <w:name w:val="annotation text"/>
    <w:basedOn w:val="1"/>
    <w:link w:val="159"/>
    <w:qFormat/>
    <w:uiPriority w:val="99"/>
    <w:pPr>
      <w:jc w:val="left"/>
    </w:pPr>
  </w:style>
  <w:style w:type="paragraph" w:styleId="17">
    <w:name w:val="index 6"/>
    <w:basedOn w:val="1"/>
    <w:next w:val="1"/>
    <w:qFormat/>
    <w:uiPriority w:val="0"/>
    <w:pPr>
      <w:ind w:left="1260" w:hanging="210"/>
      <w:jc w:val="left"/>
    </w:pPr>
    <w:rPr>
      <w:rFonts w:ascii="Calibri" w:hAnsi="Calibri"/>
      <w:sz w:val="20"/>
      <w:szCs w:val="20"/>
    </w:rPr>
  </w:style>
  <w:style w:type="paragraph" w:styleId="18">
    <w:name w:val="index 4"/>
    <w:basedOn w:val="1"/>
    <w:next w:val="1"/>
    <w:qFormat/>
    <w:uiPriority w:val="0"/>
    <w:pPr>
      <w:ind w:left="840" w:hanging="210"/>
      <w:jc w:val="left"/>
    </w:pPr>
    <w:rPr>
      <w:rFonts w:ascii="Calibri" w:hAnsi="Calibri"/>
      <w:sz w:val="20"/>
      <w:szCs w:val="20"/>
    </w:rPr>
  </w:style>
  <w:style w:type="paragraph" w:styleId="19">
    <w:name w:val="toc 5"/>
    <w:basedOn w:val="1"/>
    <w:next w:val="1"/>
    <w:semiHidden/>
    <w:qFormat/>
    <w:uiPriority w:val="0"/>
    <w:pPr>
      <w:tabs>
        <w:tab w:val="right" w:leader="dot" w:pos="9241"/>
      </w:tabs>
      <w:ind w:firstLine="300" w:firstLineChars="300"/>
      <w:jc w:val="left"/>
    </w:pPr>
    <w:rPr>
      <w:rFonts w:ascii="宋体"/>
      <w:szCs w:val="21"/>
    </w:rPr>
  </w:style>
  <w:style w:type="paragraph" w:styleId="20">
    <w:name w:val="toc 3"/>
    <w:basedOn w:val="1"/>
    <w:next w:val="1"/>
    <w:qFormat/>
    <w:uiPriority w:val="39"/>
    <w:pPr>
      <w:tabs>
        <w:tab w:val="right" w:leader="dot" w:pos="9241"/>
      </w:tabs>
      <w:ind w:firstLine="102" w:firstLineChars="100"/>
      <w:jc w:val="left"/>
    </w:pPr>
    <w:rPr>
      <w:rFonts w:ascii="宋体"/>
      <w:szCs w:val="21"/>
    </w:rPr>
  </w:style>
  <w:style w:type="paragraph" w:styleId="21">
    <w:name w:val="toc 8"/>
    <w:basedOn w:val="1"/>
    <w:next w:val="1"/>
    <w:semiHidden/>
    <w:qFormat/>
    <w:uiPriority w:val="0"/>
    <w:pPr>
      <w:tabs>
        <w:tab w:val="right" w:leader="dot" w:pos="9241"/>
      </w:tabs>
      <w:ind w:firstLine="607" w:firstLineChars="600"/>
      <w:jc w:val="left"/>
    </w:pPr>
    <w:rPr>
      <w:rFonts w:ascii="宋体"/>
      <w:szCs w:val="21"/>
    </w:rPr>
  </w:style>
  <w:style w:type="paragraph" w:styleId="22">
    <w:name w:val="index 3"/>
    <w:basedOn w:val="1"/>
    <w:next w:val="1"/>
    <w:qFormat/>
    <w:uiPriority w:val="0"/>
    <w:pPr>
      <w:ind w:left="630" w:hanging="210"/>
      <w:jc w:val="left"/>
    </w:pPr>
    <w:rPr>
      <w:rFonts w:ascii="Calibri" w:hAnsi="Calibri"/>
      <w:sz w:val="20"/>
      <w:szCs w:val="20"/>
    </w:rPr>
  </w:style>
  <w:style w:type="paragraph" w:styleId="23">
    <w:name w:val="endnote text"/>
    <w:basedOn w:val="1"/>
    <w:semiHidden/>
    <w:qFormat/>
    <w:uiPriority w:val="0"/>
    <w:pPr>
      <w:snapToGrid w:val="0"/>
      <w:jc w:val="left"/>
    </w:pPr>
  </w:style>
  <w:style w:type="paragraph" w:styleId="24">
    <w:name w:val="Balloon Text"/>
    <w:basedOn w:val="1"/>
    <w:link w:val="158"/>
    <w:qFormat/>
    <w:uiPriority w:val="0"/>
    <w:rPr>
      <w:sz w:val="18"/>
      <w:szCs w:val="18"/>
    </w:rPr>
  </w:style>
  <w:style w:type="paragraph" w:styleId="25">
    <w:name w:val="footer"/>
    <w:basedOn w:val="1"/>
    <w:link w:val="169"/>
    <w:qFormat/>
    <w:uiPriority w:val="99"/>
    <w:pPr>
      <w:snapToGrid w:val="0"/>
      <w:ind w:right="210" w:rightChars="100"/>
      <w:jc w:val="right"/>
    </w:pPr>
    <w:rPr>
      <w:sz w:val="18"/>
      <w:szCs w:val="18"/>
    </w:rPr>
  </w:style>
  <w:style w:type="paragraph" w:styleId="26">
    <w:name w:val="header"/>
    <w:basedOn w:val="1"/>
    <w:qFormat/>
    <w:uiPriority w:val="0"/>
    <w:pPr>
      <w:snapToGrid w:val="0"/>
      <w:jc w:val="left"/>
    </w:pPr>
    <w:rPr>
      <w:sz w:val="18"/>
      <w:szCs w:val="18"/>
    </w:rPr>
  </w:style>
  <w:style w:type="paragraph" w:styleId="27">
    <w:name w:val="toc 1"/>
    <w:basedOn w:val="1"/>
    <w:next w:val="1"/>
    <w:qFormat/>
    <w:uiPriority w:val="39"/>
    <w:pPr>
      <w:tabs>
        <w:tab w:val="right" w:leader="dot" w:pos="9241"/>
      </w:tabs>
      <w:spacing w:beforeLines="25" w:afterLines="25"/>
      <w:jc w:val="left"/>
    </w:pPr>
    <w:rPr>
      <w:rFonts w:ascii="宋体"/>
      <w:szCs w:val="21"/>
    </w:rPr>
  </w:style>
  <w:style w:type="paragraph" w:styleId="28">
    <w:name w:val="toc 4"/>
    <w:basedOn w:val="1"/>
    <w:next w:val="1"/>
    <w:semiHidden/>
    <w:qFormat/>
    <w:uiPriority w:val="0"/>
    <w:pPr>
      <w:tabs>
        <w:tab w:val="right" w:leader="dot" w:pos="9241"/>
      </w:tabs>
      <w:ind w:firstLine="198" w:firstLineChars="200"/>
      <w:jc w:val="left"/>
    </w:pPr>
    <w:rPr>
      <w:rFonts w:ascii="宋体"/>
      <w:szCs w:val="21"/>
    </w:rPr>
  </w:style>
  <w:style w:type="paragraph" w:styleId="29">
    <w:name w:val="index heading"/>
    <w:basedOn w:val="1"/>
    <w:next w:val="30"/>
    <w:qFormat/>
    <w:uiPriority w:val="0"/>
    <w:pPr>
      <w:spacing w:before="120" w:after="120"/>
      <w:jc w:val="center"/>
    </w:pPr>
    <w:rPr>
      <w:rFonts w:ascii="Calibri" w:hAnsi="Calibri"/>
      <w:b/>
      <w:bCs/>
      <w:iCs/>
      <w:szCs w:val="20"/>
    </w:rPr>
  </w:style>
  <w:style w:type="paragraph" w:styleId="30">
    <w:name w:val="index 1"/>
    <w:basedOn w:val="1"/>
    <w:next w:val="31"/>
    <w:qFormat/>
    <w:uiPriority w:val="0"/>
    <w:pPr>
      <w:tabs>
        <w:tab w:val="right" w:leader="dot" w:pos="9299"/>
      </w:tabs>
      <w:jc w:val="left"/>
    </w:pPr>
    <w:rPr>
      <w:rFonts w:ascii="宋体"/>
      <w:szCs w:val="21"/>
    </w:rPr>
  </w:style>
  <w:style w:type="paragraph" w:customStyle="1" w:styleId="31">
    <w:name w:val="段"/>
    <w:link w:val="49"/>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32">
    <w:name w:val="footnote text"/>
    <w:basedOn w:val="1"/>
    <w:qFormat/>
    <w:uiPriority w:val="0"/>
    <w:pPr>
      <w:numPr>
        <w:ilvl w:val="0"/>
        <w:numId w:val="2"/>
      </w:numPr>
      <w:snapToGrid w:val="0"/>
      <w:jc w:val="left"/>
    </w:pPr>
    <w:rPr>
      <w:rFonts w:ascii="宋体"/>
      <w:sz w:val="18"/>
      <w:szCs w:val="18"/>
    </w:rPr>
  </w:style>
  <w:style w:type="paragraph" w:styleId="33">
    <w:name w:val="toc 6"/>
    <w:basedOn w:val="1"/>
    <w:next w:val="1"/>
    <w:semiHidden/>
    <w:qFormat/>
    <w:uiPriority w:val="0"/>
    <w:pPr>
      <w:tabs>
        <w:tab w:val="right" w:leader="dot" w:pos="9241"/>
      </w:tabs>
      <w:ind w:firstLine="403" w:firstLineChars="400"/>
      <w:jc w:val="left"/>
    </w:pPr>
    <w:rPr>
      <w:rFonts w:ascii="宋体"/>
      <w:szCs w:val="21"/>
    </w:rPr>
  </w:style>
  <w:style w:type="paragraph" w:styleId="34">
    <w:name w:val="index 7"/>
    <w:basedOn w:val="1"/>
    <w:next w:val="1"/>
    <w:qFormat/>
    <w:uiPriority w:val="0"/>
    <w:pPr>
      <w:ind w:left="1470" w:hanging="210"/>
      <w:jc w:val="left"/>
    </w:pPr>
    <w:rPr>
      <w:rFonts w:ascii="Calibri" w:hAnsi="Calibri"/>
      <w:sz w:val="20"/>
      <w:szCs w:val="20"/>
    </w:rPr>
  </w:style>
  <w:style w:type="paragraph" w:styleId="35">
    <w:name w:val="index 9"/>
    <w:basedOn w:val="1"/>
    <w:next w:val="1"/>
    <w:qFormat/>
    <w:uiPriority w:val="0"/>
    <w:pPr>
      <w:ind w:left="1890" w:hanging="210"/>
      <w:jc w:val="left"/>
    </w:pPr>
    <w:rPr>
      <w:rFonts w:ascii="Calibri" w:hAnsi="Calibri"/>
      <w:sz w:val="20"/>
      <w:szCs w:val="20"/>
    </w:rPr>
  </w:style>
  <w:style w:type="paragraph" w:styleId="36">
    <w:name w:val="toc 2"/>
    <w:basedOn w:val="1"/>
    <w:next w:val="1"/>
    <w:qFormat/>
    <w:uiPriority w:val="39"/>
    <w:pPr>
      <w:tabs>
        <w:tab w:val="right" w:leader="dot" w:pos="9241"/>
      </w:tabs>
    </w:pPr>
    <w:rPr>
      <w:rFonts w:ascii="宋体"/>
      <w:szCs w:val="21"/>
    </w:rPr>
  </w:style>
  <w:style w:type="paragraph" w:styleId="37">
    <w:name w:val="toc 9"/>
    <w:basedOn w:val="1"/>
    <w:next w:val="1"/>
    <w:semiHidden/>
    <w:qFormat/>
    <w:uiPriority w:val="0"/>
    <w:pPr>
      <w:ind w:left="1470"/>
      <w:jc w:val="left"/>
    </w:pPr>
    <w:rPr>
      <w:sz w:val="20"/>
      <w:szCs w:val="20"/>
    </w:rPr>
  </w:style>
  <w:style w:type="paragraph" w:styleId="38">
    <w:name w:val="index 2"/>
    <w:basedOn w:val="1"/>
    <w:next w:val="1"/>
    <w:qFormat/>
    <w:uiPriority w:val="0"/>
    <w:pPr>
      <w:ind w:left="420" w:hanging="210"/>
      <w:jc w:val="left"/>
    </w:pPr>
    <w:rPr>
      <w:rFonts w:ascii="Calibri" w:hAnsi="Calibri"/>
      <w:sz w:val="20"/>
      <w:szCs w:val="20"/>
    </w:rPr>
  </w:style>
  <w:style w:type="paragraph" w:styleId="39">
    <w:name w:val="annotation subject"/>
    <w:basedOn w:val="16"/>
    <w:next w:val="16"/>
    <w:link w:val="160"/>
    <w:qFormat/>
    <w:uiPriority w:val="0"/>
    <w:rPr>
      <w:b/>
      <w:bCs/>
    </w:rPr>
  </w:style>
  <w:style w:type="table" w:styleId="41">
    <w:name w:val="Table Grid"/>
    <w:basedOn w:val="40"/>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3">
    <w:name w:val="Strong"/>
    <w:qFormat/>
    <w:uiPriority w:val="0"/>
    <w:rPr>
      <w:b/>
      <w:bCs/>
    </w:rPr>
  </w:style>
  <w:style w:type="character" w:styleId="44">
    <w:name w:val="endnote reference"/>
    <w:semiHidden/>
    <w:qFormat/>
    <w:uiPriority w:val="0"/>
    <w:rPr>
      <w:vertAlign w:val="superscript"/>
    </w:rPr>
  </w:style>
  <w:style w:type="character" w:styleId="45">
    <w:name w:val="page number"/>
    <w:qFormat/>
    <w:uiPriority w:val="0"/>
    <w:rPr>
      <w:rFonts w:ascii="Times New Roman" w:hAnsi="Times New Roman" w:eastAsia="宋体"/>
      <w:sz w:val="18"/>
    </w:rPr>
  </w:style>
  <w:style w:type="character" w:styleId="46">
    <w:name w:val="Hyperlink"/>
    <w:qFormat/>
    <w:uiPriority w:val="99"/>
    <w:rPr>
      <w:color w:val="0000FF"/>
      <w:spacing w:val="0"/>
      <w:w w:val="100"/>
      <w:szCs w:val="21"/>
      <w:u w:val="single"/>
    </w:rPr>
  </w:style>
  <w:style w:type="character" w:styleId="47">
    <w:name w:val="annotation reference"/>
    <w:basedOn w:val="42"/>
    <w:qFormat/>
    <w:uiPriority w:val="99"/>
    <w:rPr>
      <w:sz w:val="21"/>
      <w:szCs w:val="21"/>
    </w:rPr>
  </w:style>
  <w:style w:type="character" w:styleId="48">
    <w:name w:val="footnote reference"/>
    <w:semiHidden/>
    <w:qFormat/>
    <w:uiPriority w:val="0"/>
    <w:rPr>
      <w:vertAlign w:val="superscript"/>
    </w:rPr>
  </w:style>
  <w:style w:type="character" w:customStyle="1" w:styleId="49">
    <w:name w:val="段 Char"/>
    <w:link w:val="31"/>
    <w:qFormat/>
    <w:uiPriority w:val="0"/>
    <w:rPr>
      <w:rFonts w:ascii="宋体"/>
      <w:sz w:val="21"/>
      <w:lang w:val="en-US" w:eastAsia="zh-CN" w:bidi="ar-SA"/>
    </w:rPr>
  </w:style>
  <w:style w:type="paragraph" w:customStyle="1" w:styleId="50">
    <w:name w:val="一级条标题"/>
    <w:next w:val="31"/>
    <w:qFormat/>
    <w:uiPriority w:val="0"/>
    <w:pPr>
      <w:numPr>
        <w:ilvl w:val="1"/>
        <w:numId w:val="3"/>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52">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3">
    <w:name w:val="章标题"/>
    <w:next w:val="31"/>
    <w:qFormat/>
    <w:uiPriority w:val="0"/>
    <w:pPr>
      <w:numPr>
        <w:ilvl w:val="0"/>
        <w:numId w:val="3"/>
      </w:numPr>
      <w:spacing w:beforeLines="100" w:afterLines="100"/>
      <w:jc w:val="both"/>
      <w:outlineLvl w:val="1"/>
    </w:pPr>
    <w:rPr>
      <w:rFonts w:ascii="黑体" w:hAnsi="Times New Roman" w:eastAsia="黑体" w:cs="Times New Roman"/>
      <w:sz w:val="21"/>
      <w:lang w:val="en-US" w:eastAsia="zh-CN" w:bidi="ar-SA"/>
    </w:rPr>
  </w:style>
  <w:style w:type="paragraph" w:customStyle="1" w:styleId="54">
    <w:name w:val="二级条标题"/>
    <w:basedOn w:val="50"/>
    <w:next w:val="31"/>
    <w:qFormat/>
    <w:uiPriority w:val="0"/>
    <w:pPr>
      <w:numPr>
        <w:ilvl w:val="2"/>
      </w:numPr>
      <w:spacing w:before="50" w:after="50"/>
      <w:ind w:left="142"/>
      <w:outlineLvl w:val="3"/>
    </w:pPr>
  </w:style>
  <w:style w:type="paragraph" w:customStyle="1" w:styleId="5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6">
    <w:name w:val="列项——（一级）"/>
    <w:qFormat/>
    <w:uiPriority w:val="0"/>
    <w:pPr>
      <w:widowControl w:val="0"/>
      <w:numPr>
        <w:ilvl w:val="0"/>
        <w:numId w:val="4"/>
      </w:numPr>
      <w:jc w:val="both"/>
    </w:pPr>
    <w:rPr>
      <w:rFonts w:ascii="宋体" w:hAnsi="Times New Roman" w:eastAsia="宋体" w:cs="Times New Roman"/>
      <w:sz w:val="21"/>
      <w:lang w:val="en-US" w:eastAsia="zh-CN" w:bidi="ar-SA"/>
    </w:rPr>
  </w:style>
  <w:style w:type="paragraph" w:customStyle="1" w:styleId="57">
    <w:name w:val="列项●（二级）"/>
    <w:qFormat/>
    <w:uiPriority w:val="0"/>
    <w:pPr>
      <w:numPr>
        <w:ilvl w:val="1"/>
        <w:numId w:val="4"/>
      </w:numPr>
      <w:tabs>
        <w:tab w:val="left" w:pos="840"/>
      </w:tabs>
      <w:jc w:val="both"/>
    </w:pPr>
    <w:rPr>
      <w:rFonts w:ascii="宋体" w:hAnsi="Times New Roman" w:eastAsia="宋体" w:cs="Times New Roman"/>
      <w:sz w:val="21"/>
      <w:lang w:val="en-US" w:eastAsia="zh-CN" w:bidi="ar-SA"/>
    </w:rPr>
  </w:style>
  <w:style w:type="paragraph" w:customStyle="1" w:styleId="58">
    <w:name w:val="目次、标准名称标题"/>
    <w:basedOn w:val="1"/>
    <w:next w:val="31"/>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9">
    <w:name w:val="三级条标题"/>
    <w:basedOn w:val="54"/>
    <w:next w:val="31"/>
    <w:qFormat/>
    <w:uiPriority w:val="0"/>
    <w:pPr>
      <w:numPr>
        <w:ilvl w:val="3"/>
      </w:numPr>
      <w:outlineLvl w:val="4"/>
    </w:pPr>
  </w:style>
  <w:style w:type="paragraph" w:customStyle="1" w:styleId="60">
    <w:name w:val="示例"/>
    <w:next w:val="61"/>
    <w:qFormat/>
    <w:uiPriority w:val="0"/>
    <w:pPr>
      <w:widowControl w:val="0"/>
      <w:numPr>
        <w:ilvl w:val="0"/>
        <w:numId w:val="5"/>
      </w:numPr>
      <w:jc w:val="both"/>
    </w:pPr>
    <w:rPr>
      <w:rFonts w:ascii="宋体" w:hAnsi="Times New Roman" w:eastAsia="宋体" w:cs="Times New Roman"/>
      <w:sz w:val="18"/>
      <w:szCs w:val="18"/>
      <w:lang w:val="en-US" w:eastAsia="zh-CN" w:bidi="ar-SA"/>
    </w:rPr>
  </w:style>
  <w:style w:type="paragraph" w:customStyle="1" w:styleId="61">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62">
    <w:name w:val="数字编号列项（二级）"/>
    <w:qFormat/>
    <w:uiPriority w:val="0"/>
    <w:pPr>
      <w:numPr>
        <w:ilvl w:val="1"/>
        <w:numId w:val="6"/>
      </w:numPr>
      <w:jc w:val="both"/>
    </w:pPr>
    <w:rPr>
      <w:rFonts w:ascii="宋体" w:hAnsi="Times New Roman" w:eastAsia="宋体" w:cs="Times New Roman"/>
      <w:sz w:val="21"/>
      <w:lang w:val="en-US" w:eastAsia="zh-CN" w:bidi="ar-SA"/>
    </w:rPr>
  </w:style>
  <w:style w:type="paragraph" w:customStyle="1" w:styleId="63">
    <w:name w:val="四级条标题"/>
    <w:basedOn w:val="59"/>
    <w:next w:val="31"/>
    <w:qFormat/>
    <w:uiPriority w:val="0"/>
    <w:pPr>
      <w:numPr>
        <w:ilvl w:val="4"/>
      </w:numPr>
      <w:outlineLvl w:val="5"/>
    </w:pPr>
  </w:style>
  <w:style w:type="paragraph" w:customStyle="1" w:styleId="64">
    <w:name w:val="五级条标题"/>
    <w:basedOn w:val="63"/>
    <w:next w:val="31"/>
    <w:qFormat/>
    <w:uiPriority w:val="0"/>
    <w:pPr>
      <w:numPr>
        <w:ilvl w:val="5"/>
      </w:numPr>
      <w:outlineLvl w:val="6"/>
    </w:pPr>
  </w:style>
  <w:style w:type="paragraph" w:customStyle="1" w:styleId="65">
    <w:name w:val="注："/>
    <w:next w:val="31"/>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6">
    <w:name w:val="注×："/>
    <w:qFormat/>
    <w:uiPriority w:val="0"/>
    <w:pPr>
      <w:widowControl w:val="0"/>
      <w:numPr>
        <w:ilvl w:val="0"/>
        <w:numId w:val="8"/>
      </w:numPr>
      <w:autoSpaceDE w:val="0"/>
      <w:autoSpaceDN w:val="0"/>
      <w:jc w:val="both"/>
    </w:pPr>
    <w:rPr>
      <w:rFonts w:ascii="宋体" w:hAnsi="Times New Roman" w:eastAsia="宋体" w:cs="Times New Roman"/>
      <w:sz w:val="18"/>
      <w:szCs w:val="18"/>
      <w:lang w:val="en-US" w:eastAsia="zh-CN" w:bidi="ar-SA"/>
    </w:rPr>
  </w:style>
  <w:style w:type="paragraph" w:customStyle="1" w:styleId="67">
    <w:name w:val="字母编号列项（一级）"/>
    <w:qFormat/>
    <w:uiPriority w:val="0"/>
    <w:pPr>
      <w:numPr>
        <w:ilvl w:val="0"/>
        <w:numId w:val="6"/>
      </w:numPr>
      <w:jc w:val="both"/>
    </w:pPr>
    <w:rPr>
      <w:rFonts w:ascii="宋体" w:hAnsi="Times New Roman" w:eastAsia="宋体" w:cs="Times New Roman"/>
      <w:sz w:val="21"/>
      <w:lang w:val="en-US" w:eastAsia="zh-CN" w:bidi="ar-SA"/>
    </w:rPr>
  </w:style>
  <w:style w:type="paragraph" w:customStyle="1" w:styleId="68">
    <w:name w:val="列项◆（三级）"/>
    <w:basedOn w:val="1"/>
    <w:qFormat/>
    <w:uiPriority w:val="0"/>
    <w:pPr>
      <w:numPr>
        <w:ilvl w:val="2"/>
        <w:numId w:val="4"/>
      </w:numPr>
    </w:pPr>
    <w:rPr>
      <w:rFonts w:ascii="宋体"/>
      <w:szCs w:val="21"/>
    </w:rPr>
  </w:style>
  <w:style w:type="paragraph" w:customStyle="1" w:styleId="69">
    <w:name w:val="编号列项（三级）"/>
    <w:qFormat/>
    <w:uiPriority w:val="0"/>
    <w:pPr>
      <w:numPr>
        <w:ilvl w:val="2"/>
        <w:numId w:val="6"/>
      </w:numPr>
    </w:pPr>
    <w:rPr>
      <w:rFonts w:ascii="宋体" w:hAnsi="Times New Roman" w:eastAsia="宋体" w:cs="Times New Roman"/>
      <w:sz w:val="21"/>
      <w:lang w:val="en-US" w:eastAsia="zh-CN" w:bidi="ar-SA"/>
    </w:rPr>
  </w:style>
  <w:style w:type="paragraph" w:customStyle="1" w:styleId="70">
    <w:name w:val="示例×："/>
    <w:basedOn w:val="53"/>
    <w:qFormat/>
    <w:uiPriority w:val="0"/>
    <w:pPr>
      <w:numPr>
        <w:numId w:val="9"/>
      </w:numPr>
      <w:spacing w:beforeLines="0" w:afterLines="0"/>
      <w:outlineLvl w:val="9"/>
    </w:pPr>
    <w:rPr>
      <w:rFonts w:ascii="宋体" w:eastAsia="宋体"/>
      <w:sz w:val="18"/>
      <w:szCs w:val="18"/>
    </w:rPr>
  </w:style>
  <w:style w:type="paragraph" w:customStyle="1" w:styleId="71">
    <w:name w:val="二级无"/>
    <w:basedOn w:val="54"/>
    <w:qFormat/>
    <w:uiPriority w:val="0"/>
    <w:pPr>
      <w:spacing w:beforeLines="0" w:afterLines="0"/>
    </w:pPr>
    <w:rPr>
      <w:rFonts w:ascii="宋体" w:eastAsia="宋体"/>
    </w:rPr>
  </w:style>
  <w:style w:type="paragraph" w:customStyle="1" w:styleId="72">
    <w:name w:val="注：（正文）"/>
    <w:basedOn w:val="65"/>
    <w:next w:val="31"/>
    <w:qFormat/>
    <w:uiPriority w:val="0"/>
  </w:style>
  <w:style w:type="paragraph" w:customStyle="1" w:styleId="73">
    <w:name w:val="注×：（正文）"/>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7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6">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7">
    <w:name w:val="标准书眉_偶数页"/>
    <w:basedOn w:val="52"/>
    <w:next w:val="1"/>
    <w:qFormat/>
    <w:uiPriority w:val="0"/>
    <w:pPr>
      <w:jc w:val="left"/>
    </w:pPr>
  </w:style>
  <w:style w:type="paragraph" w:customStyle="1" w:styleId="78">
    <w:name w:val="标准书眉一"/>
    <w:qFormat/>
    <w:uiPriority w:val="0"/>
    <w:pPr>
      <w:jc w:val="both"/>
    </w:pPr>
    <w:rPr>
      <w:rFonts w:ascii="Times New Roman" w:hAnsi="Times New Roman" w:eastAsia="宋体" w:cs="Times New Roman"/>
      <w:lang w:val="en-US" w:eastAsia="zh-CN" w:bidi="ar-SA"/>
    </w:rPr>
  </w:style>
  <w:style w:type="paragraph" w:customStyle="1" w:styleId="79">
    <w:name w:val="参考文献"/>
    <w:basedOn w:val="1"/>
    <w:next w:val="3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0">
    <w:name w:val="参考文献、索引标题"/>
    <w:basedOn w:val="1"/>
    <w:next w:val="31"/>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81">
    <w:name w:val="发布"/>
    <w:qFormat/>
    <w:uiPriority w:val="0"/>
    <w:rPr>
      <w:rFonts w:ascii="黑体" w:eastAsia="黑体"/>
      <w:spacing w:val="85"/>
      <w:w w:val="100"/>
      <w:position w:val="3"/>
      <w:sz w:val="28"/>
      <w:szCs w:val="28"/>
    </w:rPr>
  </w:style>
  <w:style w:type="paragraph" w:customStyle="1" w:styleId="82">
    <w:name w:val="发布部门"/>
    <w:next w:val="3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3">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4">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5">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6">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7">
    <w:name w:val="封面标准英文名称"/>
    <w:basedOn w:val="86"/>
    <w:qFormat/>
    <w:uiPriority w:val="0"/>
    <w:pPr>
      <w:framePr w:wrap="around"/>
      <w:spacing w:before="370" w:line="400" w:lineRule="exact"/>
    </w:pPr>
    <w:rPr>
      <w:rFonts w:ascii="Times New Roman"/>
      <w:sz w:val="28"/>
      <w:szCs w:val="28"/>
    </w:rPr>
  </w:style>
  <w:style w:type="paragraph" w:customStyle="1" w:styleId="88">
    <w:name w:val="封面一致性程度标识"/>
    <w:basedOn w:val="87"/>
    <w:qFormat/>
    <w:uiPriority w:val="0"/>
    <w:pPr>
      <w:framePr w:wrap="around"/>
      <w:spacing w:before="440"/>
    </w:pPr>
    <w:rPr>
      <w:rFonts w:ascii="宋体" w:eastAsia="宋体"/>
    </w:rPr>
  </w:style>
  <w:style w:type="paragraph" w:customStyle="1" w:styleId="89">
    <w:name w:val="封面标准文稿类别"/>
    <w:basedOn w:val="88"/>
    <w:qFormat/>
    <w:uiPriority w:val="0"/>
    <w:pPr>
      <w:framePr w:wrap="around"/>
      <w:spacing w:after="160" w:line="240" w:lineRule="auto"/>
    </w:pPr>
    <w:rPr>
      <w:sz w:val="24"/>
    </w:rPr>
  </w:style>
  <w:style w:type="paragraph" w:customStyle="1" w:styleId="90">
    <w:name w:val="封面标准文稿编辑信息"/>
    <w:basedOn w:val="89"/>
    <w:qFormat/>
    <w:uiPriority w:val="0"/>
    <w:pPr>
      <w:framePr w:wrap="around"/>
      <w:spacing w:before="180" w:line="180" w:lineRule="exact"/>
    </w:pPr>
    <w:rPr>
      <w:sz w:val="21"/>
    </w:rPr>
  </w:style>
  <w:style w:type="paragraph" w:customStyle="1" w:styleId="91">
    <w:name w:val="封面正文"/>
    <w:qFormat/>
    <w:uiPriority w:val="0"/>
    <w:pPr>
      <w:jc w:val="both"/>
    </w:pPr>
    <w:rPr>
      <w:rFonts w:ascii="Times New Roman" w:hAnsi="Times New Roman" w:eastAsia="宋体" w:cs="Times New Roman"/>
      <w:lang w:val="en-US" w:eastAsia="zh-CN" w:bidi="ar-SA"/>
    </w:rPr>
  </w:style>
  <w:style w:type="paragraph" w:customStyle="1" w:styleId="92">
    <w:name w:val="附录标识"/>
    <w:basedOn w:val="1"/>
    <w:next w:val="31"/>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3">
    <w:name w:val="附录标题"/>
    <w:basedOn w:val="31"/>
    <w:next w:val="31"/>
    <w:qFormat/>
    <w:uiPriority w:val="0"/>
    <w:pPr>
      <w:ind w:firstLine="0" w:firstLineChars="0"/>
      <w:jc w:val="center"/>
    </w:pPr>
    <w:rPr>
      <w:rFonts w:ascii="黑体" w:eastAsia="黑体"/>
    </w:rPr>
  </w:style>
  <w:style w:type="paragraph" w:customStyle="1" w:styleId="94">
    <w:name w:val="附录表标号"/>
    <w:basedOn w:val="1"/>
    <w:next w:val="31"/>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95">
    <w:name w:val="附录表标题"/>
    <w:basedOn w:val="1"/>
    <w:next w:val="31"/>
    <w:qFormat/>
    <w:uiPriority w:val="0"/>
    <w:pPr>
      <w:numPr>
        <w:ilvl w:val="1"/>
        <w:numId w:val="12"/>
      </w:numPr>
      <w:tabs>
        <w:tab w:val="left" w:pos="180"/>
      </w:tabs>
      <w:spacing w:beforeLines="50" w:afterLines="50"/>
      <w:ind w:left="0" w:firstLine="0"/>
      <w:jc w:val="center"/>
    </w:pPr>
    <w:rPr>
      <w:rFonts w:ascii="黑体" w:eastAsia="黑体"/>
      <w:szCs w:val="21"/>
    </w:rPr>
  </w:style>
  <w:style w:type="paragraph" w:customStyle="1" w:styleId="96">
    <w:name w:val="附录二级条标题"/>
    <w:basedOn w:val="1"/>
    <w:next w:val="31"/>
    <w:qFormat/>
    <w:uiPriority w:val="0"/>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7">
    <w:name w:val="附录二级无"/>
    <w:basedOn w:val="96"/>
    <w:qFormat/>
    <w:uiPriority w:val="0"/>
    <w:pPr>
      <w:tabs>
        <w:tab w:val="clear" w:pos="360"/>
      </w:tabs>
      <w:spacing w:beforeLines="0" w:afterLines="0"/>
    </w:pPr>
    <w:rPr>
      <w:rFonts w:ascii="宋体" w:eastAsia="宋体"/>
      <w:szCs w:val="21"/>
    </w:rPr>
  </w:style>
  <w:style w:type="paragraph" w:customStyle="1" w:styleId="98">
    <w:name w:val="附录公式"/>
    <w:basedOn w:val="31"/>
    <w:next w:val="31"/>
    <w:link w:val="99"/>
    <w:qFormat/>
    <w:uiPriority w:val="0"/>
  </w:style>
  <w:style w:type="character" w:customStyle="1" w:styleId="99">
    <w:name w:val="附录公式 Char"/>
    <w:basedOn w:val="49"/>
    <w:link w:val="98"/>
    <w:qFormat/>
    <w:uiPriority w:val="0"/>
    <w:rPr>
      <w:rFonts w:ascii="宋体"/>
      <w:sz w:val="21"/>
      <w:lang w:val="en-US" w:eastAsia="zh-CN" w:bidi="ar-SA"/>
    </w:rPr>
  </w:style>
  <w:style w:type="paragraph" w:customStyle="1" w:styleId="100">
    <w:name w:val="附录公式编号制表符"/>
    <w:basedOn w:val="1"/>
    <w:next w:val="31"/>
    <w:qFormat/>
    <w:uiPriority w:val="0"/>
    <w:pPr>
      <w:widowControl/>
      <w:tabs>
        <w:tab w:val="center" w:pos="4201"/>
        <w:tab w:val="right" w:leader="dot" w:pos="9298"/>
      </w:tabs>
      <w:autoSpaceDE w:val="0"/>
      <w:autoSpaceDN w:val="0"/>
    </w:pPr>
    <w:rPr>
      <w:rFonts w:ascii="宋体"/>
      <w:kern w:val="0"/>
      <w:szCs w:val="20"/>
    </w:rPr>
  </w:style>
  <w:style w:type="paragraph" w:customStyle="1" w:styleId="101">
    <w:name w:val="附录三级条标题"/>
    <w:basedOn w:val="96"/>
    <w:next w:val="31"/>
    <w:qFormat/>
    <w:uiPriority w:val="0"/>
    <w:pPr>
      <w:numPr>
        <w:ilvl w:val="4"/>
      </w:numPr>
      <w:outlineLvl w:val="4"/>
    </w:pPr>
  </w:style>
  <w:style w:type="paragraph" w:customStyle="1" w:styleId="102">
    <w:name w:val="附录三级无"/>
    <w:basedOn w:val="101"/>
    <w:qFormat/>
    <w:uiPriority w:val="0"/>
    <w:pPr>
      <w:tabs>
        <w:tab w:val="clear" w:pos="360"/>
      </w:tabs>
      <w:spacing w:beforeLines="0" w:afterLines="0"/>
    </w:pPr>
    <w:rPr>
      <w:rFonts w:ascii="宋体" w:eastAsia="宋体"/>
      <w:szCs w:val="21"/>
    </w:rPr>
  </w:style>
  <w:style w:type="paragraph" w:customStyle="1" w:styleId="103">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104">
    <w:name w:val="附录四级条标题"/>
    <w:basedOn w:val="101"/>
    <w:next w:val="31"/>
    <w:qFormat/>
    <w:uiPriority w:val="0"/>
    <w:pPr>
      <w:numPr>
        <w:ilvl w:val="5"/>
      </w:numPr>
      <w:outlineLvl w:val="5"/>
    </w:pPr>
  </w:style>
  <w:style w:type="paragraph" w:customStyle="1" w:styleId="105">
    <w:name w:val="附录四级无"/>
    <w:basedOn w:val="104"/>
    <w:qFormat/>
    <w:uiPriority w:val="0"/>
    <w:pPr>
      <w:tabs>
        <w:tab w:val="clear" w:pos="360"/>
      </w:tabs>
      <w:spacing w:beforeLines="0" w:afterLines="0"/>
    </w:pPr>
    <w:rPr>
      <w:rFonts w:ascii="宋体" w:eastAsia="宋体"/>
      <w:szCs w:val="21"/>
    </w:rPr>
  </w:style>
  <w:style w:type="paragraph" w:customStyle="1" w:styleId="106">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07">
    <w:name w:val="附录图标题"/>
    <w:basedOn w:val="1"/>
    <w:next w:val="31"/>
    <w:qFormat/>
    <w:uiPriority w:val="0"/>
    <w:pPr>
      <w:numPr>
        <w:ilvl w:val="1"/>
        <w:numId w:val="14"/>
      </w:numPr>
      <w:tabs>
        <w:tab w:val="left" w:pos="363"/>
      </w:tabs>
      <w:spacing w:beforeLines="50" w:afterLines="50"/>
      <w:ind w:left="0" w:firstLine="0"/>
      <w:jc w:val="center"/>
    </w:pPr>
    <w:rPr>
      <w:rFonts w:ascii="黑体" w:eastAsia="黑体"/>
      <w:szCs w:val="21"/>
    </w:rPr>
  </w:style>
  <w:style w:type="paragraph" w:customStyle="1" w:styleId="108">
    <w:name w:val="附录五级条标题"/>
    <w:basedOn w:val="104"/>
    <w:next w:val="31"/>
    <w:qFormat/>
    <w:uiPriority w:val="0"/>
    <w:pPr>
      <w:numPr>
        <w:ilvl w:val="6"/>
      </w:numPr>
      <w:outlineLvl w:val="6"/>
    </w:pPr>
  </w:style>
  <w:style w:type="paragraph" w:customStyle="1" w:styleId="109">
    <w:name w:val="附录五级无"/>
    <w:basedOn w:val="108"/>
    <w:qFormat/>
    <w:uiPriority w:val="0"/>
    <w:pPr>
      <w:tabs>
        <w:tab w:val="clear" w:pos="360"/>
      </w:tabs>
      <w:spacing w:beforeLines="0" w:afterLines="0"/>
    </w:pPr>
    <w:rPr>
      <w:rFonts w:ascii="宋体" w:eastAsia="宋体"/>
      <w:szCs w:val="21"/>
    </w:rPr>
  </w:style>
  <w:style w:type="paragraph" w:customStyle="1" w:styleId="110">
    <w:name w:val="附录章标题"/>
    <w:next w:val="31"/>
    <w:qFormat/>
    <w:uiPriority w:val="0"/>
    <w:pPr>
      <w:numPr>
        <w:ilvl w:val="1"/>
        <w:numId w:val="11"/>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11">
    <w:name w:val="附录一级条标题"/>
    <w:basedOn w:val="110"/>
    <w:next w:val="31"/>
    <w:qFormat/>
    <w:uiPriority w:val="0"/>
    <w:pPr>
      <w:numPr>
        <w:ilvl w:val="2"/>
      </w:numPr>
      <w:autoSpaceDN w:val="0"/>
      <w:spacing w:beforeLines="50" w:afterLines="50"/>
      <w:outlineLvl w:val="2"/>
    </w:pPr>
  </w:style>
  <w:style w:type="paragraph" w:customStyle="1" w:styleId="112">
    <w:name w:val="附录一级无"/>
    <w:basedOn w:val="111"/>
    <w:qFormat/>
    <w:uiPriority w:val="0"/>
    <w:pPr>
      <w:tabs>
        <w:tab w:val="clear" w:pos="360"/>
      </w:tabs>
      <w:spacing w:beforeLines="0" w:afterLines="0"/>
    </w:pPr>
    <w:rPr>
      <w:rFonts w:ascii="宋体" w:eastAsia="宋体"/>
      <w:szCs w:val="21"/>
    </w:rPr>
  </w:style>
  <w:style w:type="paragraph" w:customStyle="1" w:styleId="113">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14">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5">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7">
    <w:name w:val="其他标准标志"/>
    <w:basedOn w:val="74"/>
    <w:qFormat/>
    <w:uiPriority w:val="0"/>
    <w:pPr>
      <w:framePr w:w="6101" w:wrap="around" w:vAnchor="page" w:hAnchor="page" w:x="4673" w:y="942"/>
    </w:pPr>
    <w:rPr>
      <w:w w:val="130"/>
    </w:rPr>
  </w:style>
  <w:style w:type="paragraph" w:customStyle="1" w:styleId="118">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9">
    <w:name w:val="其他发布部门"/>
    <w:basedOn w:val="82"/>
    <w:qFormat/>
    <w:uiPriority w:val="0"/>
    <w:pPr>
      <w:framePr w:wrap="around" w:y="15310"/>
      <w:spacing w:line="0" w:lineRule="atLeast"/>
    </w:pPr>
    <w:rPr>
      <w:rFonts w:ascii="黑体" w:eastAsia="黑体"/>
      <w:b w:val="0"/>
    </w:rPr>
  </w:style>
  <w:style w:type="paragraph" w:customStyle="1" w:styleId="120">
    <w:name w:val="前言、引言标题"/>
    <w:next w:val="3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1">
    <w:name w:val="三级无"/>
    <w:basedOn w:val="59"/>
    <w:qFormat/>
    <w:uiPriority w:val="0"/>
    <w:pPr>
      <w:spacing w:beforeLines="0" w:afterLines="0"/>
    </w:pPr>
    <w:rPr>
      <w:rFonts w:ascii="宋体" w:eastAsia="宋体"/>
    </w:rPr>
  </w:style>
  <w:style w:type="paragraph" w:customStyle="1" w:styleId="122">
    <w:name w:val="实施日期"/>
    <w:basedOn w:val="83"/>
    <w:qFormat/>
    <w:uiPriority w:val="0"/>
    <w:pPr>
      <w:framePr w:wrap="around" w:vAnchor="page" w:hAnchor="text"/>
      <w:jc w:val="right"/>
    </w:pPr>
  </w:style>
  <w:style w:type="paragraph" w:customStyle="1" w:styleId="123">
    <w:name w:val="示例后文字"/>
    <w:basedOn w:val="31"/>
    <w:next w:val="31"/>
    <w:qFormat/>
    <w:uiPriority w:val="0"/>
    <w:pPr>
      <w:ind w:firstLine="360"/>
    </w:pPr>
    <w:rPr>
      <w:sz w:val="18"/>
    </w:rPr>
  </w:style>
  <w:style w:type="paragraph" w:customStyle="1" w:styleId="124">
    <w:name w:val="首示例"/>
    <w:next w:val="31"/>
    <w:link w:val="125"/>
    <w:qFormat/>
    <w:uiPriority w:val="0"/>
    <w:pPr>
      <w:numPr>
        <w:ilvl w:val="0"/>
        <w:numId w:val="15"/>
      </w:numPr>
      <w:tabs>
        <w:tab w:val="left" w:pos="360"/>
      </w:tabs>
      <w:ind w:firstLine="0"/>
    </w:pPr>
    <w:rPr>
      <w:rFonts w:ascii="宋体" w:hAnsi="宋体" w:eastAsia="宋体" w:cs="Times New Roman"/>
      <w:kern w:val="2"/>
      <w:sz w:val="18"/>
      <w:szCs w:val="18"/>
      <w:lang w:val="en-US" w:eastAsia="zh-CN" w:bidi="ar-SA"/>
    </w:rPr>
  </w:style>
  <w:style w:type="character" w:customStyle="1" w:styleId="125">
    <w:name w:val="首示例 Char"/>
    <w:link w:val="124"/>
    <w:qFormat/>
    <w:uiPriority w:val="0"/>
    <w:rPr>
      <w:rFonts w:ascii="宋体" w:hAnsi="宋体"/>
      <w:kern w:val="2"/>
      <w:sz w:val="18"/>
      <w:szCs w:val="18"/>
      <w:lang w:val="en-US" w:eastAsia="zh-CN" w:bidi="ar-SA"/>
    </w:rPr>
  </w:style>
  <w:style w:type="paragraph" w:customStyle="1" w:styleId="126">
    <w:name w:val="四级无"/>
    <w:basedOn w:val="63"/>
    <w:qFormat/>
    <w:uiPriority w:val="0"/>
    <w:pPr>
      <w:spacing w:beforeLines="0" w:afterLines="0"/>
    </w:pPr>
    <w:rPr>
      <w:rFonts w:ascii="宋体" w:eastAsia="宋体"/>
    </w:rPr>
  </w:style>
  <w:style w:type="paragraph" w:customStyle="1" w:styleId="127">
    <w:name w:val="条文脚注"/>
    <w:basedOn w:val="32"/>
    <w:qFormat/>
    <w:uiPriority w:val="0"/>
    <w:pPr>
      <w:numPr>
        <w:numId w:val="0"/>
      </w:numPr>
      <w:jc w:val="both"/>
    </w:pPr>
  </w:style>
  <w:style w:type="paragraph" w:customStyle="1" w:styleId="128">
    <w:name w:val="图标脚注说明"/>
    <w:basedOn w:val="31"/>
    <w:qFormat/>
    <w:uiPriority w:val="0"/>
    <w:pPr>
      <w:ind w:left="840" w:hanging="420" w:firstLineChars="0"/>
    </w:pPr>
    <w:rPr>
      <w:sz w:val="18"/>
      <w:szCs w:val="18"/>
    </w:rPr>
  </w:style>
  <w:style w:type="paragraph" w:customStyle="1" w:styleId="129">
    <w:name w:val="图表脚注说明"/>
    <w:basedOn w:val="1"/>
    <w:qFormat/>
    <w:uiPriority w:val="0"/>
    <w:pPr>
      <w:numPr>
        <w:ilvl w:val="0"/>
        <w:numId w:val="16"/>
      </w:numPr>
    </w:pPr>
    <w:rPr>
      <w:rFonts w:ascii="宋体"/>
      <w:sz w:val="18"/>
      <w:szCs w:val="18"/>
    </w:rPr>
  </w:style>
  <w:style w:type="paragraph" w:customStyle="1" w:styleId="130">
    <w:name w:val="图的脚注"/>
    <w:next w:val="31"/>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3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2">
    <w:name w:val="五级无"/>
    <w:basedOn w:val="64"/>
    <w:qFormat/>
    <w:uiPriority w:val="0"/>
    <w:pPr>
      <w:spacing w:beforeLines="0" w:afterLines="0"/>
    </w:pPr>
    <w:rPr>
      <w:rFonts w:ascii="宋体" w:eastAsia="宋体"/>
    </w:rPr>
  </w:style>
  <w:style w:type="paragraph" w:customStyle="1" w:styleId="133">
    <w:name w:val="一级无"/>
    <w:basedOn w:val="50"/>
    <w:qFormat/>
    <w:uiPriority w:val="0"/>
    <w:pPr>
      <w:spacing w:beforeLines="0" w:afterLines="0"/>
    </w:pPr>
    <w:rPr>
      <w:rFonts w:ascii="宋体" w:eastAsia="宋体"/>
    </w:rPr>
  </w:style>
  <w:style w:type="character" w:customStyle="1" w:styleId="134">
    <w:name w:val="已访问的超链接1"/>
    <w:qFormat/>
    <w:uiPriority w:val="0"/>
    <w:rPr>
      <w:color w:val="800080"/>
      <w:u w:val="single"/>
    </w:rPr>
  </w:style>
  <w:style w:type="paragraph" w:customStyle="1" w:styleId="135">
    <w:name w:val="正文表标题"/>
    <w:next w:val="31"/>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6">
    <w:name w:val="正文公式编号制表符"/>
    <w:basedOn w:val="31"/>
    <w:next w:val="31"/>
    <w:qFormat/>
    <w:uiPriority w:val="0"/>
    <w:pPr>
      <w:ind w:firstLine="0" w:firstLineChars="0"/>
    </w:pPr>
  </w:style>
  <w:style w:type="paragraph" w:customStyle="1" w:styleId="137">
    <w:name w:val="正文图标题"/>
    <w:next w:val="31"/>
    <w:qFormat/>
    <w:uiPriority w:val="0"/>
    <w:pPr>
      <w:numPr>
        <w:ilvl w:val="0"/>
        <w:numId w:val="18"/>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8">
    <w:name w:val="终结线"/>
    <w:basedOn w:val="1"/>
    <w:qFormat/>
    <w:uiPriority w:val="0"/>
    <w:pPr>
      <w:framePr w:hSpace="181" w:vSpace="181" w:wrap="around" w:vAnchor="text" w:hAnchor="margin" w:xAlign="center" w:y="285"/>
    </w:pPr>
  </w:style>
  <w:style w:type="paragraph" w:customStyle="1" w:styleId="139">
    <w:name w:val="其他发布日期"/>
    <w:basedOn w:val="83"/>
    <w:qFormat/>
    <w:uiPriority w:val="0"/>
    <w:pPr>
      <w:framePr w:wrap="around" w:vAnchor="page" w:hAnchor="text" w:x="1419"/>
    </w:pPr>
  </w:style>
  <w:style w:type="paragraph" w:customStyle="1" w:styleId="140">
    <w:name w:val="其他实施日期"/>
    <w:basedOn w:val="122"/>
    <w:qFormat/>
    <w:uiPriority w:val="0"/>
    <w:pPr>
      <w:framePr w:wrap="around"/>
    </w:pPr>
  </w:style>
  <w:style w:type="paragraph" w:customStyle="1" w:styleId="141">
    <w:name w:val="封面标准名称2"/>
    <w:basedOn w:val="86"/>
    <w:qFormat/>
    <w:uiPriority w:val="0"/>
    <w:pPr>
      <w:framePr w:wrap="around" w:y="4469"/>
      <w:spacing w:beforeLines="630"/>
    </w:pPr>
  </w:style>
  <w:style w:type="paragraph" w:customStyle="1" w:styleId="142">
    <w:name w:val="封面标准英文名称2"/>
    <w:basedOn w:val="87"/>
    <w:qFormat/>
    <w:uiPriority w:val="0"/>
    <w:pPr>
      <w:framePr w:wrap="around" w:y="4469"/>
    </w:pPr>
  </w:style>
  <w:style w:type="paragraph" w:customStyle="1" w:styleId="143">
    <w:name w:val="封面一致性程度标识2"/>
    <w:basedOn w:val="88"/>
    <w:qFormat/>
    <w:uiPriority w:val="0"/>
    <w:pPr>
      <w:framePr w:wrap="around" w:y="4469"/>
    </w:pPr>
  </w:style>
  <w:style w:type="paragraph" w:customStyle="1" w:styleId="144">
    <w:name w:val="封面标准文稿类别2"/>
    <w:basedOn w:val="89"/>
    <w:qFormat/>
    <w:uiPriority w:val="0"/>
    <w:pPr>
      <w:framePr w:wrap="around" w:y="4469"/>
    </w:pPr>
  </w:style>
  <w:style w:type="paragraph" w:customStyle="1" w:styleId="145">
    <w:name w:val="封面标准文稿编辑信息2"/>
    <w:basedOn w:val="90"/>
    <w:qFormat/>
    <w:uiPriority w:val="0"/>
    <w:pPr>
      <w:framePr w:wrap="around" w:y="4469"/>
    </w:pPr>
  </w:style>
  <w:style w:type="character" w:customStyle="1" w:styleId="146">
    <w:name w:val="标题 1 字符"/>
    <w:link w:val="2"/>
    <w:qFormat/>
    <w:uiPriority w:val="9"/>
    <w:rPr>
      <w:rFonts w:ascii="Calibri" w:hAnsi="Calibri" w:eastAsia="黑体" w:cs="Times New Roman"/>
      <w:bCs/>
      <w:kern w:val="44"/>
      <w:sz w:val="21"/>
      <w:szCs w:val="44"/>
    </w:rPr>
  </w:style>
  <w:style w:type="character" w:customStyle="1" w:styleId="147">
    <w:name w:val="标题 2 字符"/>
    <w:link w:val="3"/>
    <w:qFormat/>
    <w:uiPriority w:val="9"/>
    <w:rPr>
      <w:rFonts w:ascii="Arial" w:hAnsi="Arial" w:eastAsia="黑体" w:cs="Times New Roman"/>
      <w:kern w:val="2"/>
      <w:sz w:val="21"/>
      <w:szCs w:val="24"/>
    </w:rPr>
  </w:style>
  <w:style w:type="character" w:customStyle="1" w:styleId="148">
    <w:name w:val="标题 3 字符"/>
    <w:link w:val="4"/>
    <w:qFormat/>
    <w:uiPriority w:val="9"/>
    <w:rPr>
      <w:rFonts w:ascii="Calibri" w:hAnsi="Calibri" w:cs="Times New Roman"/>
      <w:bCs/>
      <w:kern w:val="2"/>
      <w:sz w:val="21"/>
      <w:szCs w:val="32"/>
    </w:rPr>
  </w:style>
  <w:style w:type="character" w:customStyle="1" w:styleId="149">
    <w:name w:val="标题 4 字符"/>
    <w:link w:val="5"/>
    <w:qFormat/>
    <w:uiPriority w:val="9"/>
    <w:rPr>
      <w:rFonts w:ascii="Arial" w:hAnsi="Arial" w:eastAsia="黑体" w:cs="Times New Roman"/>
      <w:b/>
      <w:kern w:val="2"/>
      <w:sz w:val="28"/>
      <w:szCs w:val="24"/>
    </w:rPr>
  </w:style>
  <w:style w:type="character" w:customStyle="1" w:styleId="150">
    <w:name w:val="标题 5 字符"/>
    <w:link w:val="6"/>
    <w:semiHidden/>
    <w:qFormat/>
    <w:uiPriority w:val="9"/>
    <w:rPr>
      <w:rFonts w:ascii="Calibri" w:hAnsi="Calibri" w:eastAsia="宋体" w:cs="Times New Roman"/>
      <w:b/>
      <w:bCs/>
      <w:kern w:val="2"/>
      <w:sz w:val="28"/>
      <w:szCs w:val="28"/>
    </w:rPr>
  </w:style>
  <w:style w:type="character" w:customStyle="1" w:styleId="151">
    <w:name w:val="标题 6 字符"/>
    <w:link w:val="7"/>
    <w:semiHidden/>
    <w:qFormat/>
    <w:uiPriority w:val="9"/>
    <w:rPr>
      <w:rFonts w:ascii="Cambria" w:hAnsi="Cambria" w:eastAsia="宋体" w:cs="Times New Roman"/>
      <w:b/>
      <w:bCs/>
      <w:kern w:val="2"/>
      <w:sz w:val="24"/>
      <w:szCs w:val="24"/>
    </w:rPr>
  </w:style>
  <w:style w:type="character" w:customStyle="1" w:styleId="152">
    <w:name w:val="标题 7 字符"/>
    <w:link w:val="8"/>
    <w:semiHidden/>
    <w:qFormat/>
    <w:uiPriority w:val="9"/>
    <w:rPr>
      <w:rFonts w:ascii="Calibri" w:hAnsi="Calibri" w:eastAsia="宋体" w:cs="Times New Roman"/>
      <w:b/>
      <w:bCs/>
      <w:kern w:val="2"/>
      <w:sz w:val="24"/>
      <w:szCs w:val="24"/>
    </w:rPr>
  </w:style>
  <w:style w:type="character" w:customStyle="1" w:styleId="153">
    <w:name w:val="标题 8 字符"/>
    <w:link w:val="9"/>
    <w:semiHidden/>
    <w:qFormat/>
    <w:uiPriority w:val="9"/>
    <w:rPr>
      <w:rFonts w:ascii="Cambria" w:hAnsi="Cambria" w:eastAsia="宋体" w:cs="Times New Roman"/>
      <w:kern w:val="2"/>
      <w:sz w:val="24"/>
      <w:szCs w:val="24"/>
    </w:rPr>
  </w:style>
  <w:style w:type="character" w:customStyle="1" w:styleId="154">
    <w:name w:val="标题 9 字符"/>
    <w:link w:val="10"/>
    <w:semiHidden/>
    <w:qFormat/>
    <w:uiPriority w:val="9"/>
    <w:rPr>
      <w:rFonts w:ascii="Cambria" w:hAnsi="Cambria" w:eastAsia="宋体" w:cs="Times New Roman"/>
      <w:kern w:val="2"/>
      <w:sz w:val="21"/>
      <w:szCs w:val="21"/>
    </w:rPr>
  </w:style>
  <w:style w:type="paragraph" w:customStyle="1" w:styleId="155">
    <w:name w:val="MTDisplayEquation"/>
    <w:basedOn w:val="1"/>
    <w:next w:val="1"/>
    <w:link w:val="156"/>
    <w:qFormat/>
    <w:uiPriority w:val="0"/>
    <w:pPr>
      <w:widowControl/>
      <w:tabs>
        <w:tab w:val="center" w:pos="4160"/>
        <w:tab w:val="right" w:pos="8300"/>
      </w:tabs>
      <w:jc w:val="left"/>
    </w:pPr>
    <w:rPr>
      <w:b/>
      <w:bCs/>
      <w:sz w:val="24"/>
    </w:rPr>
  </w:style>
  <w:style w:type="character" w:customStyle="1" w:styleId="156">
    <w:name w:val="MTDisplayEquation 字符"/>
    <w:link w:val="155"/>
    <w:qFormat/>
    <w:uiPriority w:val="0"/>
    <w:rPr>
      <w:b/>
      <w:bCs/>
      <w:kern w:val="2"/>
      <w:sz w:val="24"/>
      <w:szCs w:val="24"/>
    </w:rPr>
  </w:style>
  <w:style w:type="paragraph" w:styleId="157">
    <w:name w:val="List Paragraph"/>
    <w:basedOn w:val="1"/>
    <w:qFormat/>
    <w:uiPriority w:val="34"/>
    <w:pPr>
      <w:widowControl/>
      <w:ind w:firstLine="420" w:firstLineChars="200"/>
      <w:jc w:val="left"/>
    </w:pPr>
    <w:rPr>
      <w:rFonts w:ascii="Calibri" w:hAnsi="Calibri"/>
    </w:rPr>
  </w:style>
  <w:style w:type="character" w:customStyle="1" w:styleId="158">
    <w:name w:val="批注框文本 字符"/>
    <w:basedOn w:val="42"/>
    <w:link w:val="24"/>
    <w:qFormat/>
    <w:uiPriority w:val="0"/>
    <w:rPr>
      <w:kern w:val="2"/>
      <w:sz w:val="18"/>
      <w:szCs w:val="18"/>
    </w:rPr>
  </w:style>
  <w:style w:type="character" w:customStyle="1" w:styleId="159">
    <w:name w:val="批注文字 字符"/>
    <w:basedOn w:val="42"/>
    <w:link w:val="16"/>
    <w:qFormat/>
    <w:uiPriority w:val="99"/>
    <w:rPr>
      <w:kern w:val="2"/>
      <w:sz w:val="21"/>
      <w:szCs w:val="24"/>
    </w:rPr>
  </w:style>
  <w:style w:type="character" w:customStyle="1" w:styleId="160">
    <w:name w:val="批注主题 字符"/>
    <w:basedOn w:val="159"/>
    <w:link w:val="39"/>
    <w:qFormat/>
    <w:uiPriority w:val="0"/>
    <w:rPr>
      <w:b/>
      <w:bCs/>
      <w:kern w:val="2"/>
      <w:sz w:val="21"/>
      <w:szCs w:val="24"/>
    </w:rPr>
  </w:style>
  <w:style w:type="paragraph" w:customStyle="1" w:styleId="161">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62">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163">
    <w:name w:val="修订3"/>
    <w:hidden/>
    <w:unhideWhenUsed/>
    <w:qFormat/>
    <w:uiPriority w:val="99"/>
    <w:rPr>
      <w:rFonts w:ascii="Times New Roman" w:hAnsi="Times New Roman" w:eastAsia="宋体" w:cs="Times New Roman"/>
      <w:kern w:val="2"/>
      <w:sz w:val="21"/>
      <w:szCs w:val="24"/>
      <w:lang w:val="en-US" w:eastAsia="zh-CN" w:bidi="ar-SA"/>
    </w:rPr>
  </w:style>
  <w:style w:type="paragraph" w:customStyle="1" w:styleId="164">
    <w:name w:val="TOC 标题1"/>
    <w:basedOn w:val="2"/>
    <w:next w:val="1"/>
    <w:unhideWhenUsed/>
    <w:qFormat/>
    <w:uiPriority w:val="39"/>
    <w:pPr>
      <w:numPr>
        <w:numId w:val="0"/>
      </w:numPr>
      <w:spacing w:before="240" w:after="0" w:line="259" w:lineRule="auto"/>
      <w:outlineLvl w:val="9"/>
    </w:pPr>
    <w:rPr>
      <w:rFonts w:asciiTheme="majorHAnsi" w:hAnsiTheme="majorHAnsi" w:eastAsiaTheme="majorEastAsia" w:cstheme="majorBidi"/>
      <w:bCs w:val="0"/>
      <w:color w:val="376092" w:themeColor="accent1" w:themeShade="BF"/>
      <w:kern w:val="0"/>
      <w:sz w:val="32"/>
      <w:szCs w:val="32"/>
    </w:rPr>
  </w:style>
  <w:style w:type="paragraph" w:customStyle="1" w:styleId="165">
    <w:name w:val="修订4"/>
    <w:hidden/>
    <w:unhideWhenUsed/>
    <w:qFormat/>
    <w:uiPriority w:val="99"/>
    <w:rPr>
      <w:rFonts w:ascii="Times New Roman" w:hAnsi="Times New Roman" w:eastAsia="宋体" w:cs="Times New Roman"/>
      <w:kern w:val="2"/>
      <w:sz w:val="21"/>
      <w:szCs w:val="24"/>
      <w:lang w:val="en-US" w:eastAsia="zh-CN" w:bidi="ar-SA"/>
    </w:rPr>
  </w:style>
  <w:style w:type="character" w:customStyle="1" w:styleId="166">
    <w:name w:val="MTEquationSection"/>
    <w:basedOn w:val="42"/>
    <w:qFormat/>
    <w:uiPriority w:val="0"/>
    <w:rPr>
      <w:rFonts w:ascii="Times New Roman"/>
      <w:vanish/>
      <w:color w:val="FF0000"/>
    </w:rPr>
  </w:style>
  <w:style w:type="paragraph" w:customStyle="1" w:styleId="167">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68">
    <w:name w:val="修订6"/>
    <w:hidden/>
    <w:unhideWhenUsed/>
    <w:qFormat/>
    <w:uiPriority w:val="99"/>
    <w:rPr>
      <w:rFonts w:ascii="Times New Roman" w:hAnsi="Times New Roman" w:eastAsia="宋体" w:cs="Times New Roman"/>
      <w:kern w:val="2"/>
      <w:sz w:val="21"/>
      <w:szCs w:val="24"/>
      <w:lang w:val="en-US" w:eastAsia="zh-CN" w:bidi="ar-SA"/>
    </w:rPr>
  </w:style>
  <w:style w:type="character" w:customStyle="1" w:styleId="169">
    <w:name w:val="页脚 字符"/>
    <w:basedOn w:val="42"/>
    <w:link w:val="25"/>
    <w:qFormat/>
    <w:uiPriority w:val="99"/>
    <w:rPr>
      <w:kern w:val="2"/>
      <w:sz w:val="18"/>
      <w:szCs w:val="1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microsoft.com/office/2011/relationships/people" Target="people.xml"/><Relationship Id="rId14" Type="http://schemas.openxmlformats.org/officeDocument/2006/relationships/fontTable" Target="fontTable.xml"/><Relationship Id="rId13" Type="http://schemas.microsoft.com/office/2006/relationships/keyMapCustomizations" Target="customizations.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12</Pages>
  <Words>1374</Words>
  <Characters>7836</Characters>
  <Lines>65</Lines>
  <Paragraphs>18</Paragraphs>
  <TotalTime>81</TotalTime>
  <ScaleCrop>false</ScaleCrop>
  <LinksUpToDate>false</LinksUpToDate>
  <CharactersWithSpaces>9192</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2025-07-01T14:37:00Z</dcterms:created>
  <dc:creator>CNIS</dc:creator>
  <cp:lastModifiedBy>M25035</cp:lastModifiedBy>
  <cp:lastPrinted>2025-07-01T14:48:00Z</cp:lastPrinted>
  <dcterms:modified xsi:type="dcterms:W3CDTF">2025-09-25T17:24:17Z</dcterms:modified>
  <dc:title>标准名称</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eyJoZGlkIjoiYTZhNmUxZGFjODY1MDU3Yzk3NDE4YmZkOGM3MWE1NTMiLCJ1c2VySWQiOiIzMzgxODIyOTkifQ==</vt:lpwstr>
  </property>
  <property fmtid="{D5CDD505-2E9C-101B-9397-08002B2CF9AE}" pid="3" name="KSOProductBuildVer">
    <vt:lpwstr>2052-11.8.2.11764</vt:lpwstr>
  </property>
  <property fmtid="{D5CDD505-2E9C-101B-9397-08002B2CF9AE}" pid="4" name="ICV">
    <vt:lpwstr>53999AC66B594BE5B38D641B08804FB0_12</vt:lpwstr>
  </property>
  <property fmtid="{D5CDD505-2E9C-101B-9397-08002B2CF9AE}" pid="5" name="MTWinEqns">
    <vt:bool>true</vt:bool>
  </property>
  <property fmtid="{D5CDD505-2E9C-101B-9397-08002B2CF9AE}" pid="6" name="MTEquationNumber2">
    <vt:lpwstr>(#S1.#E1)</vt:lpwstr>
  </property>
  <property fmtid="{D5CDD505-2E9C-101B-9397-08002B2CF9AE}" pid="7" name="MTEquationSection">
    <vt:lpwstr>1</vt:lpwstr>
  </property>
</Properties>
</file>